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DE7D4" w14:textId="37C074EB" w:rsidR="00370F27" w:rsidRDefault="00370F27" w:rsidP="00370F27">
      <w:pPr>
        <w:jc w:val="center"/>
        <w:rPr>
          <w:b/>
          <w:bCs/>
        </w:rPr>
      </w:pPr>
      <w:r>
        <w:rPr>
          <w:b/>
          <w:bCs/>
        </w:rPr>
        <w:t>Exhibit A</w:t>
      </w:r>
    </w:p>
    <w:p w14:paraId="354DDC24" w14:textId="4EB2F997" w:rsidR="00C013EC" w:rsidRDefault="00C013EC">
      <w:pPr>
        <w:rPr>
          <w:b/>
          <w:bCs/>
        </w:rPr>
      </w:pPr>
      <w:r w:rsidRPr="00C013EC">
        <w:rPr>
          <w:b/>
          <w:bCs/>
        </w:rPr>
        <w:t>§ 154.162</w:t>
      </w:r>
      <w:r>
        <w:rPr>
          <w:b/>
          <w:bCs/>
        </w:rPr>
        <w:t xml:space="preserve"> Planned-Unit Development Ordinance</w:t>
      </w:r>
      <w:r w:rsidR="007F78EB">
        <w:rPr>
          <w:b/>
          <w:bCs/>
        </w:rPr>
        <w:t>, sub-section (D) shall be amended as follows:</w:t>
      </w:r>
    </w:p>
    <w:p w14:paraId="29217C8B" w14:textId="418E1120" w:rsidR="00D14E44" w:rsidRPr="00C013EC" w:rsidRDefault="00E7202A" w:rsidP="00C013EC">
      <w:pPr>
        <w:pStyle w:val="ListParagraph"/>
        <w:numPr>
          <w:ilvl w:val="0"/>
          <w:numId w:val="27"/>
        </w:numPr>
        <w:rPr>
          <w:b/>
          <w:bCs/>
        </w:rPr>
      </w:pPr>
      <w:r>
        <w:t xml:space="preserve">PUD Ordinance </w:t>
      </w:r>
      <w:r w:rsidR="00DF70CE">
        <w:t xml:space="preserve">Data </w:t>
      </w:r>
    </w:p>
    <w:p w14:paraId="29501FA9" w14:textId="0C32A4CE" w:rsidR="00084FCE" w:rsidRPr="004830D6" w:rsidRDefault="00DF70CE" w:rsidP="00D14E44">
      <w:pPr>
        <w:ind w:left="360"/>
      </w:pPr>
      <w:r>
        <w:t xml:space="preserve">The </w:t>
      </w:r>
      <w:r w:rsidR="00E7202A">
        <w:t xml:space="preserve">PUD Ordinance </w:t>
      </w:r>
      <w:r>
        <w:t xml:space="preserve">may take the form of a booklet </w:t>
      </w:r>
      <w:r w:rsidR="00E7202A">
        <w:t>filed electronically</w:t>
      </w:r>
      <w:r>
        <w:t xml:space="preserve">. The </w:t>
      </w:r>
      <w:r w:rsidRPr="004830D6">
        <w:t xml:space="preserve">following shall be included in the </w:t>
      </w:r>
      <w:r w:rsidR="00E7202A" w:rsidRPr="004830D6">
        <w:t>PUD Ordinance</w:t>
      </w:r>
      <w:r w:rsidRPr="004830D6">
        <w:t xml:space="preserve"> submission: </w:t>
      </w:r>
    </w:p>
    <w:p w14:paraId="071D0616" w14:textId="6FE84278" w:rsidR="00084FCE" w:rsidRPr="004830D6" w:rsidRDefault="00DF70CE" w:rsidP="00084FCE">
      <w:pPr>
        <w:ind w:left="720"/>
      </w:pPr>
      <w:r w:rsidRPr="004830D6">
        <w:t xml:space="preserve">(2) Site Description A description of the property involved, including: </w:t>
      </w:r>
    </w:p>
    <w:p w14:paraId="4C7ECC16" w14:textId="21125850" w:rsidR="00084FCE" w:rsidRPr="004830D6" w:rsidRDefault="00DF70CE" w:rsidP="00084FCE">
      <w:pPr>
        <w:ind w:left="1440"/>
      </w:pPr>
      <w:r w:rsidRPr="004830D6">
        <w:t xml:space="preserve">c) The legal description of the subject property and common address of the site; and </w:t>
      </w:r>
    </w:p>
    <w:p w14:paraId="0EF0C9E4" w14:textId="7F7F2A18" w:rsidR="00084FCE" w:rsidRPr="004830D6" w:rsidRDefault="00DF70CE" w:rsidP="00084FCE">
      <w:pPr>
        <w:ind w:left="1440"/>
      </w:pPr>
      <w:r w:rsidRPr="004830D6">
        <w:t xml:space="preserve">d) The proposed name of the development (if applicable). </w:t>
      </w:r>
    </w:p>
    <w:p w14:paraId="6993D5D4" w14:textId="39B14BC1" w:rsidR="00084FCE" w:rsidRDefault="00DF70CE" w:rsidP="00084FCE">
      <w:pPr>
        <w:ind w:left="720"/>
      </w:pPr>
      <w:r w:rsidRPr="004830D6">
        <w:t xml:space="preserve">(3) Common Holdings Map A map of any property adjacent to the property subject to the </w:t>
      </w:r>
      <w:r w:rsidR="00EC7CB7" w:rsidRPr="004830D6">
        <w:t>PUD Ordinance</w:t>
      </w:r>
      <w:r w:rsidRPr="004830D6">
        <w:t xml:space="preserve"> owned or otherwise controlled by any or </w:t>
      </w:r>
      <w:proofErr w:type="gramStart"/>
      <w:r w:rsidRPr="004830D6">
        <w:t>all of</w:t>
      </w:r>
      <w:proofErr w:type="gramEnd"/>
      <w:r w:rsidRPr="004830D6">
        <w:t xml:space="preserve"> the petitioners. The Common Holdings Map shall be accompanied by a general description of the future development of that property and its relationship to the area included in the </w:t>
      </w:r>
      <w:r w:rsidR="00EC7CB7" w:rsidRPr="004830D6">
        <w:t>PUD Ordinance</w:t>
      </w:r>
      <w:r w:rsidRPr="004830D6">
        <w:t xml:space="preserve">. </w:t>
      </w:r>
    </w:p>
    <w:p w14:paraId="1296D347" w14:textId="61B3EE3F" w:rsidR="00084FCE" w:rsidRDefault="00DF70CE" w:rsidP="00084FCE">
      <w:pPr>
        <w:ind w:left="720"/>
      </w:pPr>
      <w:r>
        <w:t>(4) Sewerage Verification A letter verifying that proper waste disposal will be available to the property. A letter from the McCordsville Sewer Utility shall be included verifying that the proposed development shall be served</w:t>
      </w:r>
      <w:r w:rsidR="00EC7CB7">
        <w:t xml:space="preserve">, if requested by the Town Engineer. </w:t>
      </w:r>
      <w:r>
        <w:t xml:space="preserve"> </w:t>
      </w:r>
    </w:p>
    <w:p w14:paraId="758B582F" w14:textId="77777777" w:rsidR="00BE753B" w:rsidRDefault="00DF70CE" w:rsidP="00084FCE">
      <w:pPr>
        <w:ind w:left="720"/>
      </w:pPr>
      <w:r>
        <w:t xml:space="preserve">(5) Existing Site Conditions </w:t>
      </w:r>
    </w:p>
    <w:p w14:paraId="34AFA5B1" w14:textId="4EC7DD7F" w:rsidR="00084FCE" w:rsidRDefault="00DF70CE" w:rsidP="00084FCE">
      <w:pPr>
        <w:ind w:left="720"/>
      </w:pPr>
      <w:r>
        <w:t>A</w:t>
      </w:r>
      <w:r w:rsidR="00BE753B">
        <w:t xml:space="preserve">erial imagery of the subject site, with the following information superimposed on the imagery: </w:t>
      </w:r>
      <w:r>
        <w:t xml:space="preserve"> </w:t>
      </w:r>
    </w:p>
    <w:p w14:paraId="715CBC18" w14:textId="77777777" w:rsidR="00084FCE" w:rsidRDefault="00DF70CE" w:rsidP="00084FCE">
      <w:pPr>
        <w:ind w:left="720" w:firstLine="720"/>
      </w:pPr>
      <w:r>
        <w:t xml:space="preserve">b) Easements </w:t>
      </w:r>
    </w:p>
    <w:p w14:paraId="190BCDB2" w14:textId="545238E0" w:rsidR="00084FCE" w:rsidRDefault="00DF70CE" w:rsidP="00084FCE">
      <w:pPr>
        <w:ind w:left="720" w:firstLine="720"/>
      </w:pPr>
      <w:r>
        <w:t xml:space="preserve">All existing easements and an indication of their purpose. </w:t>
      </w:r>
    </w:p>
    <w:p w14:paraId="20B12286" w14:textId="77777777" w:rsidR="00084FCE" w:rsidRDefault="00DF70CE" w:rsidP="00084FCE">
      <w:pPr>
        <w:ind w:left="1440"/>
      </w:pPr>
      <w:r>
        <w:t xml:space="preserve">c) Topography </w:t>
      </w:r>
    </w:p>
    <w:p w14:paraId="2411EDB1" w14:textId="68893008" w:rsidR="00084FCE" w:rsidRDefault="00DF70CE" w:rsidP="00084FCE">
      <w:pPr>
        <w:ind w:left="1440"/>
      </w:pPr>
      <w:r>
        <w:t xml:space="preserve">A topographic survey of the area with contour lines a maximum of two feet apart. </w:t>
      </w:r>
    </w:p>
    <w:p w14:paraId="22914D70" w14:textId="77777777" w:rsidR="00084FCE" w:rsidRDefault="00DF70CE" w:rsidP="00084FCE">
      <w:pPr>
        <w:ind w:left="1440"/>
      </w:pPr>
      <w:r>
        <w:t xml:space="preserve">d) Natural Features </w:t>
      </w:r>
    </w:p>
    <w:p w14:paraId="2F61C622" w14:textId="68640FC9" w:rsidR="00084FCE" w:rsidRDefault="004775DC" w:rsidP="00084FCE">
      <w:pPr>
        <w:ind w:left="1440"/>
      </w:pPr>
      <w:r>
        <w:t xml:space="preserve">The location of natural streams, </w:t>
      </w:r>
      <w:r w:rsidR="00DF70CE">
        <w:t xml:space="preserve">regulated drains, 100-year floodplains and floodways, water courses, wetlands (as identified by IDNR, IDEM, or an individual with a US Army Corps of Engineers Regulation 4 Jurisdictional Wetland Certification), wooded areas, and isolated trees that </w:t>
      </w:r>
      <w:proofErr w:type="gramStart"/>
      <w:r w:rsidR="00DF70CE">
        <w:t>are able to</w:t>
      </w:r>
      <w:proofErr w:type="gramEnd"/>
      <w:r w:rsidR="00DF70CE">
        <w:t xml:space="preserve"> be preserved (with greater than an </w:t>
      </w:r>
      <w:proofErr w:type="gramStart"/>
      <w:r w:rsidR="00DF70CE">
        <w:t>eight</w:t>
      </w:r>
      <w:r w:rsidR="00084FCE">
        <w:t xml:space="preserve"> </w:t>
      </w:r>
      <w:r w:rsidR="00DF70CE">
        <w:t>inch</w:t>
      </w:r>
      <w:proofErr w:type="gramEnd"/>
      <w:r w:rsidR="00DF70CE">
        <w:t xml:space="preserve"> DCH). </w:t>
      </w:r>
    </w:p>
    <w:p w14:paraId="35FF5150" w14:textId="77777777" w:rsidR="00084FCE" w:rsidRDefault="00DF70CE" w:rsidP="00084FCE">
      <w:pPr>
        <w:ind w:left="1440"/>
      </w:pPr>
      <w:r>
        <w:t xml:space="preserve">e) Historic Features </w:t>
      </w:r>
    </w:p>
    <w:p w14:paraId="36E7CFF1" w14:textId="3B548F04" w:rsidR="00084FCE" w:rsidRDefault="00DF70CE" w:rsidP="00084FCE">
      <w:pPr>
        <w:ind w:left="1440"/>
      </w:pPr>
      <w:r>
        <w:t xml:space="preserve">An identification of any historic features, specifically those listed as Outstanding, Notable, or Contributing on the Indiana Historic Sites and Structures Inventory - Hancock County Interim Report or listed in the National Register of Historic Places and/or Indiana Register of Historic Sites &amp; Structures. </w:t>
      </w:r>
    </w:p>
    <w:p w14:paraId="7A79FCC6" w14:textId="77777777" w:rsidR="00E6459F" w:rsidRDefault="00DF70CE" w:rsidP="00084FCE">
      <w:pPr>
        <w:ind w:left="1440"/>
      </w:pPr>
      <w:r>
        <w:t xml:space="preserve">f) </w:t>
      </w:r>
      <w:r w:rsidR="00E6459F">
        <w:t>Right-of-Way</w:t>
      </w:r>
    </w:p>
    <w:p w14:paraId="59FD75C7" w14:textId="77777777" w:rsidR="00E6459F" w:rsidRDefault="00E6459F" w:rsidP="00084FCE">
      <w:pPr>
        <w:ind w:left="1440"/>
      </w:pPr>
      <w:r>
        <w:lastRenderedPageBreak/>
        <w:t>Dimensioned measurements depicted existing rights-of-way either on the subject parcel or immediately adjacent.</w:t>
      </w:r>
    </w:p>
    <w:p w14:paraId="164ABF4D" w14:textId="77777777" w:rsidR="00E6459F" w:rsidRDefault="00E6459F" w:rsidP="00084FCE">
      <w:pPr>
        <w:ind w:left="1440"/>
      </w:pPr>
      <w:r>
        <w:t>g) Utilities</w:t>
      </w:r>
    </w:p>
    <w:p w14:paraId="70FA15A0" w14:textId="77777777" w:rsidR="00E6459F" w:rsidRDefault="00E6459F" w:rsidP="00084FCE">
      <w:pPr>
        <w:ind w:left="1440"/>
      </w:pPr>
      <w:r>
        <w:t>Any utilities or utility facilities existing on the subject property.</w:t>
      </w:r>
    </w:p>
    <w:p w14:paraId="75D26B5F" w14:textId="6B7E788C" w:rsidR="00084FCE" w:rsidRDefault="00E6459F" w:rsidP="00084FCE">
      <w:pPr>
        <w:ind w:left="1440"/>
      </w:pPr>
      <w:r>
        <w:t xml:space="preserve">h) </w:t>
      </w:r>
      <w:r w:rsidR="00DF70CE">
        <w:t xml:space="preserve">Other Significant Features </w:t>
      </w:r>
    </w:p>
    <w:p w14:paraId="4C7FC2C4" w14:textId="1EDF4122" w:rsidR="00084FCE" w:rsidRDefault="00DF70CE" w:rsidP="00084FCE">
      <w:pPr>
        <w:ind w:left="1440"/>
      </w:pPr>
      <w:r>
        <w:t xml:space="preserve">Any other significant feature(s) that may influence the design of the development. </w:t>
      </w:r>
    </w:p>
    <w:p w14:paraId="0BD05B4E" w14:textId="77777777" w:rsidR="00084FCE" w:rsidRDefault="00DF70CE" w:rsidP="00084FCE">
      <w:pPr>
        <w:ind w:left="720"/>
      </w:pPr>
      <w:r>
        <w:t xml:space="preserve">(6) Proposed Development </w:t>
      </w:r>
    </w:p>
    <w:p w14:paraId="7B02F4B7" w14:textId="23D8FCC3" w:rsidR="00084FCE" w:rsidRDefault="00DF70CE" w:rsidP="00084FCE">
      <w:pPr>
        <w:ind w:left="720"/>
      </w:pPr>
      <w:r>
        <w:t xml:space="preserve">A </w:t>
      </w:r>
      <w:r w:rsidR="00E6459F">
        <w:t>Concept Plan</w:t>
      </w:r>
      <w:r>
        <w:t xml:space="preserve"> of the proposed development of the property, including: </w:t>
      </w:r>
    </w:p>
    <w:p w14:paraId="415455A6" w14:textId="77777777" w:rsidR="00084FCE" w:rsidRDefault="00DF70CE" w:rsidP="00084FCE">
      <w:pPr>
        <w:ind w:left="720" w:firstLine="720"/>
      </w:pPr>
      <w:r>
        <w:t xml:space="preserve">a) Street Systems </w:t>
      </w:r>
    </w:p>
    <w:p w14:paraId="44A225F2" w14:textId="56659A08" w:rsidR="00084FCE" w:rsidRDefault="00DF70CE" w:rsidP="00084FCE">
      <w:pPr>
        <w:ind w:left="1440"/>
      </w:pPr>
      <w:r>
        <w:t xml:space="preserve">The layout and design of proposed street systems (including on-street parking, sidewalks, </w:t>
      </w:r>
      <w:proofErr w:type="spellStart"/>
      <w:r w:rsidR="00E6459F">
        <w:t>etc</w:t>
      </w:r>
      <w:proofErr w:type="spellEnd"/>
      <w:proofErr w:type="gramStart"/>
      <w:r>
        <w:t>);</w:t>
      </w:r>
      <w:proofErr w:type="gramEnd"/>
      <w:r>
        <w:t xml:space="preserve"> </w:t>
      </w:r>
    </w:p>
    <w:p w14:paraId="116CEA38" w14:textId="77777777" w:rsidR="00084FCE" w:rsidRDefault="00DF70CE" w:rsidP="00084FCE">
      <w:pPr>
        <w:ind w:left="720" w:firstLine="720"/>
      </w:pPr>
      <w:r>
        <w:t xml:space="preserve">b) Land Uses </w:t>
      </w:r>
    </w:p>
    <w:p w14:paraId="782C0816" w14:textId="1919E4D8" w:rsidR="00084FCE" w:rsidRDefault="00DF70CE" w:rsidP="00084FCE">
      <w:pPr>
        <w:ind w:left="1440"/>
      </w:pPr>
      <w:r>
        <w:t xml:space="preserve">The land use areas and number of acres within the development (including a specific list of the individual land </w:t>
      </w:r>
      <w:proofErr w:type="gramStart"/>
      <w:r>
        <w:t>uses</w:t>
      </w:r>
      <w:proofErr w:type="gramEnd"/>
      <w:r>
        <w:t xml:space="preserve"> permitted in each area and densities of any proposed residential uses</w:t>
      </w:r>
      <w:proofErr w:type="gramStart"/>
      <w:r>
        <w:t>);</w:t>
      </w:r>
      <w:proofErr w:type="gramEnd"/>
      <w:r>
        <w:t xml:space="preserve"> </w:t>
      </w:r>
    </w:p>
    <w:p w14:paraId="5D2CC1F6" w14:textId="77777777" w:rsidR="00084FCE" w:rsidRDefault="00DF70CE" w:rsidP="00084FCE">
      <w:pPr>
        <w:ind w:left="720" w:firstLine="720"/>
      </w:pPr>
      <w:r>
        <w:t xml:space="preserve">c) Open Space </w:t>
      </w:r>
    </w:p>
    <w:p w14:paraId="1A0AD15F" w14:textId="5B656DA9" w:rsidR="00084FCE" w:rsidRDefault="00DF70CE" w:rsidP="00084FCE">
      <w:pPr>
        <w:ind w:left="1440"/>
      </w:pPr>
      <w:r>
        <w:t>The proposed location, improvements to open space (including park facilities, natural areas, trail systems, and other common areas</w:t>
      </w:r>
      <w:proofErr w:type="gramStart"/>
      <w:r>
        <w:t>);</w:t>
      </w:r>
      <w:proofErr w:type="gramEnd"/>
      <w:r>
        <w:t xml:space="preserve"> </w:t>
      </w:r>
    </w:p>
    <w:p w14:paraId="3278B285" w14:textId="77777777" w:rsidR="00084FCE" w:rsidRDefault="00DF70CE" w:rsidP="00084FCE">
      <w:pPr>
        <w:ind w:left="720" w:firstLine="720"/>
      </w:pPr>
      <w:r>
        <w:t xml:space="preserve">d) Landscaping </w:t>
      </w:r>
    </w:p>
    <w:p w14:paraId="2EEA9D89" w14:textId="770FC154" w:rsidR="00084FCE" w:rsidRDefault="00DF70CE" w:rsidP="00084FCE">
      <w:pPr>
        <w:ind w:left="1440"/>
      </w:pPr>
      <w:r>
        <w:t xml:space="preserve">The conceptual design of landscaping, buffering, and/or screening proposed for the development, wooded areas to be </w:t>
      </w:r>
      <w:proofErr w:type="gramStart"/>
      <w:r>
        <w:t>preserved;</w:t>
      </w:r>
      <w:proofErr w:type="gramEnd"/>
      <w:r>
        <w:t xml:space="preserve"> </w:t>
      </w:r>
    </w:p>
    <w:p w14:paraId="2699D867" w14:textId="77777777" w:rsidR="00084FCE" w:rsidRDefault="00DF70CE" w:rsidP="00084FCE">
      <w:pPr>
        <w:ind w:left="720" w:firstLine="720"/>
      </w:pPr>
      <w:r>
        <w:t xml:space="preserve">e) Natural Features </w:t>
      </w:r>
    </w:p>
    <w:p w14:paraId="543D452E" w14:textId="6DEEB3DF" w:rsidR="00084FCE" w:rsidRDefault="00DF70CE" w:rsidP="00084FCE">
      <w:pPr>
        <w:ind w:left="1440"/>
      </w:pPr>
      <w:r>
        <w:t>A</w:t>
      </w:r>
      <w:r w:rsidR="00E6459F">
        <w:t xml:space="preserve">ny natural features that will be preserved, conserved, or </w:t>
      </w:r>
      <w:proofErr w:type="gramStart"/>
      <w:r w:rsidR="00E6459F">
        <w:t>impact</w:t>
      </w:r>
      <w:proofErr w:type="gramEnd"/>
      <w:r w:rsidR="00E6459F">
        <w:t xml:space="preserve"> the overall site design shall be shown.  A tree inventory </w:t>
      </w:r>
      <w:r w:rsidR="00A9001D">
        <w:t>m</w:t>
      </w:r>
      <w:r w:rsidR="00C45AD3">
        <w:t>a</w:t>
      </w:r>
      <w:r w:rsidR="00A9001D">
        <w:t xml:space="preserve">y be required at the discretion of the </w:t>
      </w:r>
      <w:r w:rsidR="00E6459F">
        <w:t>Zoning Administrator</w:t>
      </w:r>
      <w:r w:rsidR="00A9001D">
        <w:t>, Plan Commission, or Town Council</w:t>
      </w:r>
      <w:r w:rsidR="00E6459F">
        <w:t xml:space="preserve">. </w:t>
      </w:r>
    </w:p>
    <w:p w14:paraId="08415ADD" w14:textId="77777777" w:rsidR="00084FCE" w:rsidRDefault="00DF70CE" w:rsidP="00084FCE">
      <w:pPr>
        <w:ind w:left="720" w:firstLine="720"/>
      </w:pPr>
      <w:r>
        <w:t xml:space="preserve">f) Historic Features </w:t>
      </w:r>
    </w:p>
    <w:p w14:paraId="3CEF8A7A" w14:textId="760C5DA9" w:rsidR="00084FCE" w:rsidRDefault="00DF70CE" w:rsidP="00084FCE">
      <w:pPr>
        <w:ind w:left="1440"/>
      </w:pPr>
      <w:r>
        <w:t>A</w:t>
      </w:r>
      <w:r w:rsidR="00F345B3">
        <w:t>ny historic features that will be preserved, conserved, or impact the overall site design shall be shown.</w:t>
      </w:r>
      <w:r>
        <w:t xml:space="preserve"> </w:t>
      </w:r>
    </w:p>
    <w:p w14:paraId="6687740A" w14:textId="6608F73B" w:rsidR="00EC3799" w:rsidRDefault="00EC3799" w:rsidP="00084FCE">
      <w:pPr>
        <w:ind w:left="1440"/>
      </w:pPr>
      <w:r>
        <w:t xml:space="preserve">g) A Concept Plan which complies with Section 2.02 of the Subdivision Control Ordinance and provides all necessary information for consideration as a Primary Plat, may be considered a Primary Plat.   If the Plan Commission </w:t>
      </w:r>
      <w:r w:rsidR="002E01E3">
        <w:t xml:space="preserve">finds the Concept Plan meets the requirements for a Primary Plat, </w:t>
      </w:r>
      <w:r>
        <w:t xml:space="preserve">provides a favorable recommendation on the PUD Ordinance, and the Town Council adopts the PUD Ordinance, </w:t>
      </w:r>
      <w:r w:rsidR="002E01E3">
        <w:t>the Concept Plan shall be considered the approved Concept Plan and Primary Plat for the applicable Real Estate</w:t>
      </w:r>
      <w:r>
        <w:t xml:space="preserve">.  </w:t>
      </w:r>
      <w:r>
        <w:lastRenderedPageBreak/>
        <w:t>In the case that the Plan Commission</w:t>
      </w:r>
      <w:r w:rsidR="002E01E3">
        <w:t xml:space="preserve"> finds the Concept Plan not in-</w:t>
      </w:r>
      <w:proofErr w:type="gramStart"/>
      <w:r w:rsidR="002E01E3">
        <w:t>compliance, but</w:t>
      </w:r>
      <w:proofErr w:type="gramEnd"/>
      <w:r w:rsidR="002E01E3">
        <w:t xml:space="preserve"> otherwise provides a favorable recommendation on the PUD Ordinance, the petition shall be required to file a Primary Plat and follow the procedures of Section 2 of the Subdivision Control Ordinance.  If the Plan Commission </w:t>
      </w:r>
      <w:r>
        <w:t xml:space="preserve">offers a negative recommendation or no recommendation on the PUD Ordinance, and the Town Council approves the PUD Ordinance, the Primary Plat shall be required to be re-filed with the Plan Commission and a new public hearing date set.  If the Town Council denies </w:t>
      </w:r>
      <w:r w:rsidR="002E01E3">
        <w:t xml:space="preserve">the PUD Ordinance, regardless of the Plan Commission’s action on the </w:t>
      </w:r>
      <w:proofErr w:type="gramStart"/>
      <w:r w:rsidR="002E01E3">
        <w:t>petition</w:t>
      </w:r>
      <w:proofErr w:type="gramEnd"/>
      <w:r w:rsidR="002E01E3">
        <w:t xml:space="preserve"> both the PUD Ordinance and the Primary Plat shall be considered denied. </w:t>
      </w:r>
    </w:p>
    <w:p w14:paraId="5A5B83F2" w14:textId="53720285" w:rsidR="00084FCE" w:rsidRDefault="00E6459F" w:rsidP="00D604FB">
      <w:pPr>
        <w:ind w:firstLine="720"/>
      </w:pPr>
      <w:r>
        <w:t>(7)</w:t>
      </w:r>
      <w:r w:rsidR="00DF70CE">
        <w:t xml:space="preserve"> Development Requirements </w:t>
      </w:r>
    </w:p>
    <w:p w14:paraId="3C9FDC57" w14:textId="51E850E3" w:rsidR="00084FCE" w:rsidRDefault="00DF70CE" w:rsidP="00084FCE">
      <w:pPr>
        <w:ind w:left="1440"/>
      </w:pPr>
      <w:r>
        <w:t>Detailed text documenting the development requirements that will apply to development (including general lot size and dimensions, building setbacks, off</w:t>
      </w:r>
      <w:r w:rsidR="00BE753B">
        <w:t>-</w:t>
      </w:r>
      <w:r>
        <w:t xml:space="preserve">street parking requirements, lighting standards, sign standards, landscaping requirements, etc.). </w:t>
      </w:r>
    </w:p>
    <w:p w14:paraId="16B75A1E" w14:textId="4E63B5EA" w:rsidR="00084FCE" w:rsidRDefault="001D2061" w:rsidP="00084FCE">
      <w:pPr>
        <w:ind w:left="720" w:firstLine="720"/>
      </w:pPr>
      <w:r>
        <w:t>(8)</w:t>
      </w:r>
      <w:r w:rsidR="00DF70CE">
        <w:t xml:space="preserve"> Written Commitments </w:t>
      </w:r>
    </w:p>
    <w:p w14:paraId="0F240EB5" w14:textId="6246C266" w:rsidR="00084FCE" w:rsidRDefault="00DF70CE" w:rsidP="00084FCE">
      <w:pPr>
        <w:ind w:left="1440"/>
      </w:pPr>
      <w:r>
        <w:t>A description of any written commitments that are being proposed as part of the development</w:t>
      </w:r>
      <w:r w:rsidR="00E6459F">
        <w:t xml:space="preserve"> that are not encapsulated within the PUD Ordinance.</w:t>
      </w:r>
    </w:p>
    <w:p w14:paraId="77996442" w14:textId="4F9CAE93" w:rsidR="00084FCE" w:rsidRDefault="001D2061" w:rsidP="00084FCE">
      <w:pPr>
        <w:ind w:left="720" w:firstLine="720"/>
      </w:pPr>
      <w:r>
        <w:t>(9)</w:t>
      </w:r>
      <w:r w:rsidR="00DF70CE">
        <w:t xml:space="preserve"> Covenants </w:t>
      </w:r>
    </w:p>
    <w:p w14:paraId="5897EAAB" w14:textId="33FEDA2E" w:rsidR="00084FCE" w:rsidRDefault="00DF70CE" w:rsidP="00084FCE">
      <w:pPr>
        <w:ind w:left="1440"/>
      </w:pPr>
      <w:r>
        <w:t>A description of any private covenants and restrictions that will be established for the development</w:t>
      </w:r>
      <w:r w:rsidR="00BE753B">
        <w:t>, may be required at the rezone stage if requested by the Zoning Administrator</w:t>
      </w:r>
      <w:r>
        <w:t xml:space="preserve">. </w:t>
      </w:r>
    </w:p>
    <w:p w14:paraId="6AE07FBB" w14:textId="77777777" w:rsidR="00084FCE" w:rsidRPr="004830D6" w:rsidRDefault="00DF70CE" w:rsidP="00084FCE">
      <w:pPr>
        <w:ind w:left="720" w:firstLine="720"/>
      </w:pPr>
      <w:r w:rsidRPr="004830D6">
        <w:t xml:space="preserve">j) Drainage </w:t>
      </w:r>
    </w:p>
    <w:p w14:paraId="7E5AB94F" w14:textId="560DCF8F" w:rsidR="00084FCE" w:rsidRPr="004830D6" w:rsidRDefault="00DF70CE" w:rsidP="00084FCE">
      <w:pPr>
        <w:ind w:left="720" w:firstLine="720"/>
      </w:pPr>
      <w:r w:rsidRPr="004830D6">
        <w:t xml:space="preserve">A detailed drainage concept meeting the requirements of the Town Engineer. </w:t>
      </w:r>
    </w:p>
    <w:p w14:paraId="0370E2F1" w14:textId="1B7D0EEE" w:rsidR="00084FCE" w:rsidRPr="004830D6" w:rsidRDefault="001D2061" w:rsidP="00084FCE">
      <w:pPr>
        <w:ind w:left="720" w:firstLine="720"/>
      </w:pPr>
      <w:r w:rsidRPr="004830D6">
        <w:t>(10)</w:t>
      </w:r>
      <w:r w:rsidR="00DF70CE" w:rsidRPr="004830D6">
        <w:t xml:space="preserve"> Project Phasing </w:t>
      </w:r>
    </w:p>
    <w:p w14:paraId="61109FE3" w14:textId="0A7D4947" w:rsidR="00084FCE" w:rsidRPr="004830D6" w:rsidRDefault="00DF70CE" w:rsidP="00084FCE">
      <w:pPr>
        <w:ind w:left="1440"/>
      </w:pPr>
      <w:r w:rsidRPr="004830D6">
        <w:t xml:space="preserve">A statement of the proposed order of development of the major elements of the project, including phasing, if applicable, and the order and content of each phase. </w:t>
      </w:r>
    </w:p>
    <w:p w14:paraId="63064051" w14:textId="27B28F10" w:rsidR="00084FCE" w:rsidRPr="004830D6" w:rsidRDefault="00DF70CE" w:rsidP="00084FCE">
      <w:pPr>
        <w:ind w:left="720"/>
      </w:pPr>
      <w:r w:rsidRPr="004830D6">
        <w:t>(</w:t>
      </w:r>
      <w:r w:rsidR="001D2061" w:rsidRPr="004830D6">
        <w:t>11</w:t>
      </w:r>
      <w:r w:rsidRPr="004830D6">
        <w:t xml:space="preserve">) Supplemental Information </w:t>
      </w:r>
    </w:p>
    <w:p w14:paraId="0EEFE314" w14:textId="602B80BB" w:rsidR="00084FCE" w:rsidRDefault="00DF70CE" w:rsidP="00084FCE">
      <w:pPr>
        <w:ind w:left="720"/>
        <w:rPr>
          <w:ins w:id="0" w:author="Ryan Crum" w:date="2025-07-10T23:22:00Z" w16du:dateUtc="2025-07-11T03:22:00Z"/>
        </w:rPr>
      </w:pPr>
      <w:r w:rsidRPr="004830D6">
        <w:t>Any other information requested by the Administrative Officer</w:t>
      </w:r>
      <w:r w:rsidR="00BE753B" w:rsidRPr="004830D6">
        <w:t>,</w:t>
      </w:r>
      <w:r w:rsidRPr="004830D6">
        <w:t xml:space="preserve"> Plan Commission</w:t>
      </w:r>
      <w:r w:rsidR="00BE753B" w:rsidRPr="004830D6">
        <w:t>, or Town Council</w:t>
      </w:r>
      <w:r w:rsidRPr="004830D6">
        <w:t xml:space="preserve"> to aid in the review of the </w:t>
      </w:r>
      <w:r w:rsidR="00BE753B" w:rsidRPr="004830D6">
        <w:t>PUD Ordinance</w:t>
      </w:r>
      <w:r w:rsidRPr="004830D6">
        <w:t xml:space="preserve">. This may </w:t>
      </w:r>
      <w:proofErr w:type="gramStart"/>
      <w:r w:rsidRPr="004830D6">
        <w:t>include, but</w:t>
      </w:r>
      <w:proofErr w:type="gramEnd"/>
      <w:r w:rsidRPr="004830D6">
        <w:t xml:space="preserve"> is not limited </w:t>
      </w:r>
      <w:proofErr w:type="gramStart"/>
      <w:r w:rsidRPr="004830D6">
        <w:t>to:</w:t>
      </w:r>
      <w:proofErr w:type="gramEnd"/>
      <w:r w:rsidRPr="004830D6">
        <w:t xml:space="preserve"> topic areas such as traffic; utilities; tree preservation; flood hazards; and architectural design standards. </w:t>
      </w:r>
    </w:p>
    <w:p w14:paraId="34ECEF76" w14:textId="0D8F98B4" w:rsidR="00C013EC" w:rsidRDefault="00C013EC">
      <w:pPr>
        <w:pStyle w:val="ListParagraph"/>
        <w:numPr>
          <w:ilvl w:val="0"/>
          <w:numId w:val="27"/>
        </w:numPr>
        <w:rPr>
          <w:ins w:id="1" w:author="Ryan Crum" w:date="2025-07-10T23:22:00Z" w16du:dateUtc="2025-07-11T03:22:00Z"/>
        </w:rPr>
        <w:pPrChange w:id="2" w:author="Ryan Crum" w:date="2025-07-10T23:22:00Z" w16du:dateUtc="2025-07-11T03:22:00Z">
          <w:pPr>
            <w:pStyle w:val="ListParagraph"/>
            <w:numPr>
              <w:numId w:val="4"/>
            </w:numPr>
            <w:ind w:hanging="360"/>
          </w:pPr>
        </w:pPrChange>
      </w:pPr>
      <w:ins w:id="3" w:author="Ryan Crum" w:date="2025-07-10T23:22:00Z" w16du:dateUtc="2025-07-11T03:22:00Z">
        <w:r>
          <w:t>First Reading at Town Council</w:t>
        </w:r>
      </w:ins>
    </w:p>
    <w:p w14:paraId="00AB44DB" w14:textId="066CAA7E" w:rsidR="00C013EC" w:rsidRDefault="00C013EC" w:rsidP="00C013EC">
      <w:pPr>
        <w:ind w:left="360"/>
        <w:rPr>
          <w:ins w:id="4" w:author="Ryan Crum" w:date="2025-07-10T23:22:00Z" w16du:dateUtc="2025-07-11T03:22:00Z"/>
        </w:rPr>
      </w:pPr>
      <w:ins w:id="5" w:author="Ryan Crum" w:date="2025-07-10T23:22:00Z" w16du:dateUtc="2025-07-11T03:22:00Z">
        <w:r>
          <w:t>Following the Administrative Officer’s determination that a proper PUD rezoning filing has been made, and all necessary supporting documents and information has been made available to the Department,</w:t>
        </w:r>
      </w:ins>
      <w:ins w:id="6" w:author="Ryan Crum" w:date="2025-07-10T23:23:00Z" w16du:dateUtc="2025-07-11T03:23:00Z">
        <w:r w:rsidR="00B32988">
          <w:t xml:space="preserve"> in accordance with required filing procedures and schedules,</w:t>
        </w:r>
      </w:ins>
      <w:ins w:id="7" w:author="Ryan Crum" w:date="2025-07-10T23:22:00Z" w16du:dateUtc="2025-07-11T03:22:00Z">
        <w:r>
          <w:t xml:space="preserve"> the petition shall be placed on </w:t>
        </w:r>
        <w:proofErr w:type="gramStart"/>
        <w:r>
          <w:t>a Town</w:t>
        </w:r>
        <w:proofErr w:type="gramEnd"/>
        <w:r>
          <w:t xml:space="preserve"> Council agenda for First Reading.  </w:t>
        </w:r>
      </w:ins>
    </w:p>
    <w:p w14:paraId="43E6D2BF" w14:textId="77777777" w:rsidR="00C013EC" w:rsidRPr="004830D6" w:rsidRDefault="00C013EC" w:rsidP="00084FCE">
      <w:pPr>
        <w:ind w:left="720"/>
      </w:pPr>
    </w:p>
    <w:p w14:paraId="74FCFDEB" w14:textId="7555330F" w:rsidR="00084FCE" w:rsidRPr="004830D6" w:rsidRDefault="00DF70CE" w:rsidP="00084FCE">
      <w:pPr>
        <w:ind w:left="360"/>
      </w:pPr>
      <w:r w:rsidRPr="004830D6">
        <w:t>(</w:t>
      </w:r>
      <w:del w:id="8" w:author="Ryan Crum" w:date="2025-07-10T23:22:00Z" w16du:dateUtc="2025-07-11T03:22:00Z">
        <w:r w:rsidRPr="004830D6" w:rsidDel="00C013EC">
          <w:delText>E</w:delText>
        </w:r>
      </w:del>
      <w:ins w:id="9" w:author="Ryan Crum" w:date="2025-07-10T23:22:00Z" w16du:dateUtc="2025-07-11T03:22:00Z">
        <w:r w:rsidR="00C013EC">
          <w:t>F</w:t>
        </w:r>
      </w:ins>
      <w:r w:rsidRPr="004830D6">
        <w:t xml:space="preserve">) Technical </w:t>
      </w:r>
      <w:del w:id="10" w:author="Ryan Crum" w:date="2025-07-10T23:15:00Z" w16du:dateUtc="2025-07-11T03:15:00Z">
        <w:r w:rsidRPr="004830D6" w:rsidDel="00C013EC">
          <w:delText xml:space="preserve">Review </w:delText>
        </w:r>
      </w:del>
      <w:ins w:id="11" w:author="Ryan Crum" w:date="2025-07-10T23:15:00Z" w16du:dateUtc="2025-07-11T03:15:00Z">
        <w:r w:rsidR="00C013EC">
          <w:t>Advisory</w:t>
        </w:r>
        <w:r w:rsidR="00C013EC" w:rsidRPr="004830D6">
          <w:t xml:space="preserve"> </w:t>
        </w:r>
      </w:ins>
      <w:r w:rsidRPr="004830D6">
        <w:t xml:space="preserve">Committee Review </w:t>
      </w:r>
    </w:p>
    <w:p w14:paraId="2EF36F9C" w14:textId="56D3D9A7" w:rsidR="00084FCE" w:rsidRPr="004830D6" w:rsidRDefault="00DF70CE" w:rsidP="00084FCE">
      <w:pPr>
        <w:ind w:left="360"/>
      </w:pPr>
      <w:r w:rsidRPr="004830D6">
        <w:t xml:space="preserve">The </w:t>
      </w:r>
      <w:r w:rsidR="00A9001D" w:rsidRPr="004830D6">
        <w:t>Concept Plan</w:t>
      </w:r>
      <w:r w:rsidRPr="004830D6">
        <w:t xml:space="preserve"> shall be reviewed by </w:t>
      </w:r>
      <w:del w:id="12" w:author="Ryan Crum" w:date="2025-07-10T23:15:00Z" w16du:dateUtc="2025-07-11T03:15:00Z">
        <w:r w:rsidRPr="004830D6" w:rsidDel="00C013EC">
          <w:delText xml:space="preserve">a </w:delText>
        </w:r>
      </w:del>
      <w:ins w:id="13" w:author="Ryan Crum" w:date="2025-07-10T23:15:00Z" w16du:dateUtc="2025-07-11T03:15:00Z">
        <w:r w:rsidR="00C013EC">
          <w:t>the</w:t>
        </w:r>
        <w:r w:rsidR="00C013EC" w:rsidRPr="004830D6">
          <w:t xml:space="preserve"> </w:t>
        </w:r>
      </w:ins>
      <w:r w:rsidRPr="004830D6">
        <w:t xml:space="preserve">Technical </w:t>
      </w:r>
      <w:del w:id="14" w:author="Ryan Crum" w:date="2025-07-10T23:15:00Z" w16du:dateUtc="2025-07-11T03:15:00Z">
        <w:r w:rsidRPr="004830D6" w:rsidDel="00C013EC">
          <w:delText xml:space="preserve">Review </w:delText>
        </w:r>
      </w:del>
      <w:ins w:id="15" w:author="Ryan Crum" w:date="2025-07-10T23:15:00Z" w16du:dateUtc="2025-07-11T03:15:00Z">
        <w:r w:rsidR="00C013EC">
          <w:t>Advisory</w:t>
        </w:r>
        <w:r w:rsidR="00C013EC" w:rsidRPr="004830D6">
          <w:t xml:space="preserve"> </w:t>
        </w:r>
      </w:ins>
      <w:r w:rsidRPr="004830D6">
        <w:t xml:space="preserve">Committee. </w:t>
      </w:r>
      <w:ins w:id="16" w:author="Ryan Crum" w:date="2025-07-10T23:15:00Z" w16du:dateUtc="2025-07-11T03:15:00Z">
        <w:r w:rsidR="00C013EC">
          <w:t xml:space="preserve"> This shall be completed after </w:t>
        </w:r>
      </w:ins>
      <w:ins w:id="17" w:author="Ryan Crum" w:date="2025-07-10T23:16:00Z" w16du:dateUtc="2025-07-11T03:16:00Z">
        <w:r w:rsidR="00C013EC">
          <w:t>a PUD has its First Reading, and before a Second Reading.</w:t>
        </w:r>
      </w:ins>
    </w:p>
    <w:p w14:paraId="3F25CA52" w14:textId="12BDF33F" w:rsidR="00084FCE" w:rsidRPr="004830D6" w:rsidRDefault="00B32988">
      <w:pPr>
        <w:pPrChange w:id="18" w:author="Ryan Crum" w:date="2025-07-10T23:24:00Z" w16du:dateUtc="2025-07-11T03:24:00Z">
          <w:pPr>
            <w:pStyle w:val="ListParagraph"/>
            <w:numPr>
              <w:numId w:val="4"/>
            </w:numPr>
            <w:ind w:hanging="360"/>
          </w:pPr>
        </w:pPrChange>
      </w:pPr>
      <w:ins w:id="19" w:author="Ryan Crum" w:date="2025-07-10T23:24:00Z" w16du:dateUtc="2025-07-11T03:24:00Z">
        <w:r>
          <w:t xml:space="preserve">(G) </w:t>
        </w:r>
      </w:ins>
      <w:r w:rsidR="00FD3EB5" w:rsidRPr="004830D6">
        <w:t>Concept Plan</w:t>
      </w:r>
      <w:r w:rsidR="00DF70CE" w:rsidRPr="004830D6">
        <w:t xml:space="preserve"> Requirements </w:t>
      </w:r>
    </w:p>
    <w:p w14:paraId="4BB493A7" w14:textId="27CBB026" w:rsidR="00084FCE" w:rsidRDefault="00DF70CE" w:rsidP="00084FCE">
      <w:pPr>
        <w:ind w:left="360"/>
      </w:pPr>
      <w:r w:rsidRPr="004830D6">
        <w:t xml:space="preserve">Planned Unit Developments shall be required to comply with the McCordsville Subdivision Control Ordinance (per IC 36-7-4-1513) and the provisions of Section 10.09, Development Plan Review, or this Ordinance. In no instance shall the approval of a PUD be interpreted as waiving or modifying any Subdivision Control Ordinance or Site Development Plan processes. </w:t>
      </w:r>
      <w:r w:rsidR="00FD3EB5" w:rsidRPr="00D604FB">
        <w:t>T</w:t>
      </w:r>
      <w:r w:rsidRPr="004830D6">
        <w:t xml:space="preserve">he </w:t>
      </w:r>
      <w:r w:rsidR="00876142" w:rsidRPr="00D604FB">
        <w:t>Concept Plan</w:t>
      </w:r>
      <w:r w:rsidRPr="004830D6">
        <w:t xml:space="preserve"> and/or Site Development Plan may be filed simultaneously for review by the Plan Commission.</w:t>
      </w:r>
      <w:r>
        <w:t xml:space="preserve"> </w:t>
      </w:r>
    </w:p>
    <w:p w14:paraId="3A5EEF48" w14:textId="0570C767" w:rsidR="00891405" w:rsidDel="00B32988" w:rsidRDefault="00891405">
      <w:pPr>
        <w:rPr>
          <w:del w:id="20" w:author="Ryan Crum" w:date="2025-07-10T23:24:00Z" w16du:dateUtc="2025-07-11T03:24:00Z"/>
        </w:rPr>
        <w:pPrChange w:id="21" w:author="Ryan Crum" w:date="2025-07-10T23:24:00Z" w16du:dateUtc="2025-07-11T03:24:00Z">
          <w:pPr>
            <w:pStyle w:val="ListParagraph"/>
            <w:numPr>
              <w:numId w:val="4"/>
            </w:numPr>
            <w:ind w:hanging="360"/>
          </w:pPr>
        </w:pPrChange>
      </w:pPr>
      <w:del w:id="22" w:author="Ryan Crum" w:date="2025-07-10T23:24:00Z" w16du:dateUtc="2025-07-11T03:24:00Z">
        <w:r w:rsidDel="00B32988">
          <w:delText>Architectural Review Committee Review</w:delText>
        </w:r>
      </w:del>
    </w:p>
    <w:p w14:paraId="7F031AD1" w14:textId="09A73E97" w:rsidR="00891405" w:rsidDel="00B32988" w:rsidRDefault="00891405" w:rsidP="00891405">
      <w:pPr>
        <w:pStyle w:val="ListParagraph"/>
        <w:numPr>
          <w:ilvl w:val="0"/>
          <w:numId w:val="25"/>
        </w:numPr>
        <w:rPr>
          <w:del w:id="23" w:author="Ryan Crum" w:date="2025-07-10T23:24:00Z" w16du:dateUtc="2025-07-11T03:24:00Z"/>
        </w:rPr>
      </w:pPr>
      <w:del w:id="24" w:author="Ryan Crum" w:date="2025-07-10T23:24:00Z" w16du:dateUtc="2025-07-11T03:24:00Z">
        <w:r w:rsidDel="00B32988">
          <w:delText xml:space="preserve">Any proposed project shall provide architectural renderings and drawings of the proposed </w:delText>
        </w:r>
        <w:r w:rsidR="00CD3A8B" w:rsidDel="00B32988">
          <w:delText>product</w:delText>
        </w:r>
        <w:r w:rsidDel="00B32988">
          <w:delText xml:space="preserve"> to be constructed.  If a specific product has not been selected, the petitioner shall provide illustrative architectural renderings or pictures that are in keeping with architectural elements and character required by the PUD Ordinance.  </w:delText>
        </w:r>
      </w:del>
    </w:p>
    <w:p w14:paraId="1FAAA82D" w14:textId="2CF5E945" w:rsidR="00891405" w:rsidDel="00B32988" w:rsidRDefault="00891405" w:rsidP="00891405">
      <w:pPr>
        <w:pStyle w:val="ListParagraph"/>
        <w:numPr>
          <w:ilvl w:val="0"/>
          <w:numId w:val="25"/>
        </w:numPr>
        <w:rPr>
          <w:del w:id="25" w:author="Ryan Crum" w:date="2025-07-10T23:24:00Z" w16du:dateUtc="2025-07-11T03:24:00Z"/>
        </w:rPr>
      </w:pPr>
      <w:del w:id="26" w:author="Ryan Crum" w:date="2025-07-10T23:24:00Z" w16du:dateUtc="2025-07-11T03:24:00Z">
        <w:r w:rsidDel="00B32988">
          <w:delText xml:space="preserve">The Architectural Review Committee (ARC) shall review said materials to determine whether the proposed architectural character, building massing, scale, and overall aesthetic is appropriate for the subject real estate and whether the proposal is in keeping with the spirit and intent of the PUD Ordinance. </w:delText>
        </w:r>
        <w:r w:rsidR="00EC3799" w:rsidDel="00B32988">
          <w:delText xml:space="preserve"> Any elements of the Comprehensive Plan, related to building massing, scale, building form, and the like shall also be taken into consideration. </w:delText>
        </w:r>
      </w:del>
    </w:p>
    <w:p w14:paraId="2183B395" w14:textId="4BF63C1F" w:rsidR="00891405" w:rsidDel="00B32988" w:rsidRDefault="00891405" w:rsidP="00891405">
      <w:pPr>
        <w:pStyle w:val="ListParagraph"/>
        <w:numPr>
          <w:ilvl w:val="0"/>
          <w:numId w:val="25"/>
        </w:numPr>
        <w:rPr>
          <w:del w:id="27" w:author="Ryan Crum" w:date="2025-07-10T23:24:00Z" w16du:dateUtc="2025-07-11T03:24:00Z"/>
        </w:rPr>
      </w:pPr>
      <w:del w:id="28" w:author="Ryan Crum" w:date="2025-07-10T23:24:00Z" w16du:dateUtc="2025-07-11T03:24:00Z">
        <w:r w:rsidDel="00B32988">
          <w:delText xml:space="preserve">The ARC shall provide a recommendation no later than </w:delText>
        </w:r>
        <w:r w:rsidR="00753480" w:rsidDel="00B32988">
          <w:delText xml:space="preserve">sixty (60) days </w:delText>
        </w:r>
        <w:r w:rsidDel="00B32988">
          <w:delText xml:space="preserve">following </w:delText>
        </w:r>
        <w:r w:rsidR="00EC3799" w:rsidDel="00B32988">
          <w:delText xml:space="preserve">the </w:delText>
        </w:r>
        <w:r w:rsidR="00753480" w:rsidDel="00B32988">
          <w:delText xml:space="preserve">date the of the petition’s complete application filing. </w:delText>
        </w:r>
      </w:del>
    </w:p>
    <w:p w14:paraId="4F51FB0C" w14:textId="3B09A013" w:rsidR="00891405" w:rsidDel="00B32988" w:rsidRDefault="00891405" w:rsidP="00891405">
      <w:pPr>
        <w:pStyle w:val="ListParagraph"/>
        <w:numPr>
          <w:ilvl w:val="0"/>
          <w:numId w:val="25"/>
        </w:numPr>
        <w:rPr>
          <w:del w:id="29" w:author="Ryan Crum" w:date="2025-07-10T23:24:00Z" w16du:dateUtc="2025-07-11T03:24:00Z"/>
        </w:rPr>
      </w:pPr>
      <w:del w:id="30" w:author="Ryan Crum" w:date="2025-07-10T23:24:00Z" w16du:dateUtc="2025-07-11T03:24:00Z">
        <w:r w:rsidDel="00B32988">
          <w:delText>Possible Action</w:delText>
        </w:r>
      </w:del>
    </w:p>
    <w:p w14:paraId="53BCDB38" w14:textId="1B75E37F" w:rsidR="00CD3A8B" w:rsidDel="00B32988" w:rsidRDefault="00CD3A8B" w:rsidP="00D604FB">
      <w:pPr>
        <w:pStyle w:val="ListParagraph"/>
        <w:numPr>
          <w:ilvl w:val="1"/>
          <w:numId w:val="25"/>
        </w:numPr>
        <w:rPr>
          <w:del w:id="31" w:author="Ryan Crum" w:date="2025-07-10T23:24:00Z" w16du:dateUtc="2025-07-11T03:24:00Z"/>
        </w:rPr>
      </w:pPr>
      <w:del w:id="32" w:author="Ryan Crum" w:date="2025-07-10T23:24:00Z" w16du:dateUtc="2025-07-11T03:24:00Z">
        <w:r w:rsidDel="00B32988">
          <w:delText xml:space="preserve">Favorable Recommendation </w:delText>
        </w:r>
      </w:del>
    </w:p>
    <w:p w14:paraId="0F32DF9E" w14:textId="249E5427" w:rsidR="00CD3A8B" w:rsidDel="00B32988" w:rsidRDefault="00CD3A8B" w:rsidP="00CD3A8B">
      <w:pPr>
        <w:ind w:left="1440"/>
        <w:rPr>
          <w:del w:id="33" w:author="Ryan Crum" w:date="2025-07-10T23:24:00Z" w16du:dateUtc="2025-07-11T03:24:00Z"/>
        </w:rPr>
      </w:pPr>
      <w:del w:id="34" w:author="Ryan Crum" w:date="2025-07-10T23:24:00Z" w16du:dateUtc="2025-07-11T03:24:00Z">
        <w:r w:rsidDel="00B32988">
          <w:delText xml:space="preserve">The proposed architectural elements shall be forwarded with a favorable recommendation if it is found to be consistent with the decision criteria listed above.  Favorable recommendations may include suggested conditions for the Plan Commission’s consideration.   </w:delText>
        </w:r>
      </w:del>
    </w:p>
    <w:p w14:paraId="2DB975EF" w14:textId="03A9A9AB" w:rsidR="00CD3A8B" w:rsidDel="00B32988" w:rsidRDefault="00CD3A8B" w:rsidP="00D604FB">
      <w:pPr>
        <w:pStyle w:val="ListParagraph"/>
        <w:numPr>
          <w:ilvl w:val="1"/>
          <w:numId w:val="25"/>
        </w:numPr>
        <w:rPr>
          <w:del w:id="35" w:author="Ryan Crum" w:date="2025-07-10T23:24:00Z" w16du:dateUtc="2025-07-11T03:24:00Z"/>
        </w:rPr>
      </w:pPr>
      <w:del w:id="36" w:author="Ryan Crum" w:date="2025-07-10T23:24:00Z" w16du:dateUtc="2025-07-11T03:24:00Z">
        <w:r w:rsidDel="00B32988">
          <w:delText xml:space="preserve">Unfavorable Recommendation </w:delText>
        </w:r>
      </w:del>
    </w:p>
    <w:p w14:paraId="3EEE1AE1" w14:textId="5EFB32AB" w:rsidR="00CD3A8B" w:rsidDel="00B32988" w:rsidRDefault="00CD3A8B" w:rsidP="00CD3A8B">
      <w:pPr>
        <w:ind w:left="1440"/>
        <w:rPr>
          <w:del w:id="37" w:author="Ryan Crum" w:date="2025-07-10T23:24:00Z" w16du:dateUtc="2025-07-11T03:24:00Z"/>
        </w:rPr>
      </w:pPr>
      <w:del w:id="38" w:author="Ryan Crum" w:date="2025-07-10T23:24:00Z" w16du:dateUtc="2025-07-11T03:24:00Z">
        <w:r w:rsidDel="00B32988">
          <w:delText xml:space="preserve">The application shall be forwarded with an unfavorable recommendation if it is found to be inconsistent with the decision criteria listed above.  Unfavorable recommendations may include suggested conditions for the Plan Commission’s consideration.   </w:delText>
        </w:r>
      </w:del>
    </w:p>
    <w:p w14:paraId="4F8A0766" w14:textId="07A6F39B" w:rsidR="00CD3A8B" w:rsidDel="00B32988" w:rsidRDefault="00CD3A8B" w:rsidP="00D604FB">
      <w:pPr>
        <w:pStyle w:val="ListParagraph"/>
        <w:numPr>
          <w:ilvl w:val="1"/>
          <w:numId w:val="25"/>
        </w:numPr>
        <w:rPr>
          <w:del w:id="39" w:author="Ryan Crum" w:date="2025-07-10T23:24:00Z" w16du:dateUtc="2025-07-11T03:24:00Z"/>
        </w:rPr>
      </w:pPr>
      <w:del w:id="40" w:author="Ryan Crum" w:date="2025-07-10T23:24:00Z" w16du:dateUtc="2025-07-11T03:24:00Z">
        <w:r w:rsidDel="00B32988">
          <w:delText xml:space="preserve">No Recommendation </w:delText>
        </w:r>
      </w:del>
    </w:p>
    <w:p w14:paraId="7D4AAFD7" w14:textId="41B15542" w:rsidR="00CD3A8B" w:rsidDel="00B32988" w:rsidRDefault="00CD3A8B" w:rsidP="00CD3A8B">
      <w:pPr>
        <w:ind w:left="1440"/>
        <w:rPr>
          <w:del w:id="41" w:author="Ryan Crum" w:date="2025-07-10T23:24:00Z" w16du:dateUtc="2025-07-11T03:24:00Z"/>
        </w:rPr>
      </w:pPr>
      <w:del w:id="42" w:author="Ryan Crum" w:date="2025-07-10T23:24:00Z" w16du:dateUtc="2025-07-11T03:24:00Z">
        <w:r w:rsidDel="00B32988">
          <w:delText>The application may be forwarded with no recommendation if it is found that the application includes aspects that the ARC is not able to evaluate.</w:delText>
        </w:r>
        <w:r w:rsidR="00753480" w:rsidDel="00B32988">
          <w:delText xml:space="preserve">  The ARC may also forward a no recommendation in the event the ARC would like to request the Plan Commission provide the ARC with additional time to review the petition.  The Plan </w:delText>
        </w:r>
        <w:r w:rsidR="00753480" w:rsidDel="00B32988">
          <w:lastRenderedPageBreak/>
          <w:delText xml:space="preserve">Commission shall not be bound to provide a continuance. </w:delText>
        </w:r>
        <w:r w:rsidDel="00B32988">
          <w:delText xml:space="preserve">  No recommendations may include suggested conditions for the Plan Commission’s consideration.   </w:delText>
        </w:r>
      </w:del>
    </w:p>
    <w:p w14:paraId="3548B880" w14:textId="3EC6FA99" w:rsidR="00CD3A8B" w:rsidDel="00B32988" w:rsidRDefault="00CD3A8B" w:rsidP="00D604FB">
      <w:pPr>
        <w:pStyle w:val="ListParagraph"/>
        <w:numPr>
          <w:ilvl w:val="1"/>
          <w:numId w:val="25"/>
        </w:numPr>
        <w:rPr>
          <w:del w:id="43" w:author="Ryan Crum" w:date="2025-07-10T23:24:00Z" w16du:dateUtc="2025-07-11T03:24:00Z"/>
        </w:rPr>
      </w:pPr>
      <w:del w:id="44" w:author="Ryan Crum" w:date="2025-07-10T23:24:00Z" w16du:dateUtc="2025-07-11T03:24:00Z">
        <w:r w:rsidDel="00B32988">
          <w:delText xml:space="preserve">Continued </w:delText>
        </w:r>
      </w:del>
    </w:p>
    <w:p w14:paraId="41DAE7D5" w14:textId="67835864" w:rsidR="00CD3A8B" w:rsidDel="00B32988" w:rsidRDefault="00CD3A8B" w:rsidP="00CD3A8B">
      <w:pPr>
        <w:ind w:left="1440"/>
        <w:rPr>
          <w:del w:id="45" w:author="Ryan Crum" w:date="2025-07-10T23:24:00Z" w16du:dateUtc="2025-07-11T03:24:00Z"/>
        </w:rPr>
      </w:pPr>
      <w:del w:id="46" w:author="Ryan Crum" w:date="2025-07-10T23:24:00Z" w16du:dateUtc="2025-07-11T03:24:00Z">
        <w:r w:rsidDel="00B32988">
          <w:delText xml:space="preserve">The application may be continued based on a request by the </w:delText>
        </w:r>
        <w:r w:rsidR="00EC3799" w:rsidDel="00B32988">
          <w:delText xml:space="preserve">ARC, </w:delText>
        </w:r>
        <w:r w:rsidDel="00B32988">
          <w:delText xml:space="preserve">Administrative Officer or petitioner. The application shall be continued in the case of an indecisive vote wherein the item is essentially tabled, a determination by the </w:delText>
        </w:r>
        <w:r w:rsidR="00EC3799" w:rsidDel="00B32988">
          <w:delText>ARC</w:delText>
        </w:r>
        <w:r w:rsidDel="00B32988">
          <w:delText xml:space="preserve"> that additional information is required prior to action being taken on the request, or if an appropriate representative of the application fails to appear at the public hearing. </w:delText>
        </w:r>
      </w:del>
    </w:p>
    <w:p w14:paraId="60719477" w14:textId="4841167F" w:rsidR="00891405" w:rsidDel="00B32988" w:rsidRDefault="00EC3799" w:rsidP="00D604FB">
      <w:pPr>
        <w:pStyle w:val="ListParagraph"/>
        <w:numPr>
          <w:ilvl w:val="0"/>
          <w:numId w:val="25"/>
        </w:numPr>
        <w:rPr>
          <w:del w:id="47" w:author="Ryan Crum" w:date="2025-07-10T23:24:00Z" w16du:dateUtc="2025-07-11T03:24:00Z"/>
        </w:rPr>
      </w:pPr>
      <w:del w:id="48" w:author="Ryan Crum" w:date="2025-07-10T23:24:00Z" w16du:dateUtc="2025-07-11T03:24:00Z">
        <w:r w:rsidDel="00B32988">
          <w:delText xml:space="preserve">Following an ARC </w:delText>
        </w:r>
        <w:r w:rsidR="00FC1086" w:rsidDel="00B32988">
          <w:delText>recommendation,</w:delText>
        </w:r>
        <w:r w:rsidDel="00B32988">
          <w:delText xml:space="preserve"> the petition shall be placed on the next available Plan Commission agenda and set for a public hearing. </w:delText>
        </w:r>
      </w:del>
    </w:p>
    <w:p w14:paraId="1BE95BAC" w14:textId="77777777" w:rsidR="00891405" w:rsidRDefault="00891405" w:rsidP="00D604FB">
      <w:pPr>
        <w:pStyle w:val="ListParagraph"/>
      </w:pPr>
    </w:p>
    <w:p w14:paraId="07CF9C9D" w14:textId="69C32F55" w:rsidR="00084FCE" w:rsidRDefault="00B32988">
      <w:pPr>
        <w:ind w:left="900"/>
        <w:pPrChange w:id="49" w:author="Ryan Crum" w:date="2025-07-10T23:24:00Z" w16du:dateUtc="2025-07-11T03:24:00Z">
          <w:pPr>
            <w:pStyle w:val="ListParagraph"/>
            <w:numPr>
              <w:numId w:val="4"/>
            </w:numPr>
            <w:ind w:hanging="360"/>
          </w:pPr>
        </w:pPrChange>
      </w:pPr>
      <w:ins w:id="50" w:author="Ryan Crum" w:date="2025-07-10T23:24:00Z" w16du:dateUtc="2025-07-11T03:24:00Z">
        <w:r>
          <w:t>(</w:t>
        </w:r>
      </w:ins>
      <w:ins w:id="51" w:author="Ryan Crum" w:date="2025-07-10T23:25:00Z" w16du:dateUtc="2025-07-11T03:25:00Z">
        <w:r>
          <w:t xml:space="preserve">H) </w:t>
        </w:r>
      </w:ins>
      <w:r w:rsidR="00DF70CE">
        <w:t xml:space="preserve">Public Hearing Notification </w:t>
      </w:r>
    </w:p>
    <w:p w14:paraId="2A0269DF" w14:textId="4C317161" w:rsidR="00084FCE" w:rsidRDefault="00DF70CE" w:rsidP="00084FCE">
      <w:pPr>
        <w:ind w:left="360"/>
      </w:pPr>
      <w:r>
        <w:t xml:space="preserve">Notification for the scheduled public hearing regarding the </w:t>
      </w:r>
      <w:r w:rsidR="00A9001D">
        <w:t>PUD Ordinance</w:t>
      </w:r>
      <w:r>
        <w:t xml:space="preserve"> shall be completed </w:t>
      </w:r>
      <w:proofErr w:type="gramStart"/>
      <w:r>
        <w:t>consistent</w:t>
      </w:r>
      <w:proofErr w:type="gramEnd"/>
      <w:r>
        <w:t xml:space="preserve"> with the requirements of this Ordinance and the Rules and Procedures of the Plan Commission. </w:t>
      </w:r>
    </w:p>
    <w:p w14:paraId="6E33BEC7" w14:textId="0C4D2BE6" w:rsidR="00084FCE" w:rsidRDefault="00B32988">
      <w:pPr>
        <w:ind w:left="900"/>
        <w:pPrChange w:id="52" w:author="Ryan Crum" w:date="2025-07-10T23:25:00Z" w16du:dateUtc="2025-07-11T03:25:00Z">
          <w:pPr>
            <w:pStyle w:val="ListParagraph"/>
            <w:numPr>
              <w:numId w:val="4"/>
            </w:numPr>
            <w:ind w:hanging="360"/>
          </w:pPr>
        </w:pPrChange>
      </w:pPr>
      <w:ins w:id="53" w:author="Ryan Crum" w:date="2025-07-10T23:25:00Z" w16du:dateUtc="2025-07-11T03:25:00Z">
        <w:r>
          <w:t xml:space="preserve">(I) </w:t>
        </w:r>
      </w:ins>
      <w:r w:rsidR="00DF70CE">
        <w:t xml:space="preserve">Plan Commission Public Hearing </w:t>
      </w:r>
    </w:p>
    <w:p w14:paraId="76C243F5" w14:textId="1FD76C55" w:rsidR="00084FCE" w:rsidRDefault="00DF70CE" w:rsidP="00084FCE">
      <w:pPr>
        <w:ind w:left="360"/>
      </w:pPr>
      <w:r>
        <w:t>The Plan Commission will, in a public hearing scheduled consistent with the adopted Calendar of Filing and Meeting Dates (</w:t>
      </w:r>
      <w:r w:rsidRPr="002E01E3">
        <w:t xml:space="preserve">but no later than 60 days following the receipt of </w:t>
      </w:r>
      <w:r w:rsidR="002E01E3">
        <w:t>a complete PUD Ordinance</w:t>
      </w:r>
      <w:r w:rsidRPr="002E01E3">
        <w:t xml:space="preserve"> application),</w:t>
      </w:r>
      <w:r>
        <w:t xml:space="preserve"> review the application and </w:t>
      </w:r>
      <w:proofErr w:type="gramStart"/>
      <w:r>
        <w:t>required</w:t>
      </w:r>
      <w:proofErr w:type="gramEnd"/>
      <w:r>
        <w:t xml:space="preserve"> supporting information. </w:t>
      </w:r>
    </w:p>
    <w:p w14:paraId="075404B4" w14:textId="186D8A99" w:rsidR="00A9001D" w:rsidRDefault="00DF70CE" w:rsidP="00A9001D">
      <w:pPr>
        <w:pStyle w:val="ListParagraph"/>
        <w:numPr>
          <w:ilvl w:val="0"/>
          <w:numId w:val="9"/>
        </w:numPr>
      </w:pPr>
      <w:r>
        <w:t xml:space="preserve">Representation </w:t>
      </w:r>
    </w:p>
    <w:p w14:paraId="03A80074" w14:textId="288166DD" w:rsidR="00084FCE" w:rsidRDefault="00DF70CE" w:rsidP="00A9001D">
      <w:pPr>
        <w:ind w:left="720"/>
      </w:pPr>
      <w:r>
        <w:t xml:space="preserve">Either the applicant or a representative of the applicant must be present at the public hearing to present the application and address any questions the Commission may have. </w:t>
      </w:r>
    </w:p>
    <w:p w14:paraId="6A9F7FE6" w14:textId="3D6AC6CE" w:rsidR="00A9001D" w:rsidRDefault="00DF70CE" w:rsidP="00A9001D">
      <w:pPr>
        <w:pStyle w:val="ListParagraph"/>
        <w:numPr>
          <w:ilvl w:val="0"/>
          <w:numId w:val="9"/>
        </w:numPr>
      </w:pPr>
      <w:r>
        <w:t xml:space="preserve">Presentations </w:t>
      </w:r>
    </w:p>
    <w:p w14:paraId="5012E2DC" w14:textId="28629FF7" w:rsidR="00084FCE" w:rsidRDefault="00DF70CE" w:rsidP="00A9001D">
      <w:pPr>
        <w:ind w:left="720"/>
      </w:pPr>
      <w:r>
        <w:t xml:space="preserve">The Plan Commission shall consider a report from the Administrative Officer and/or Technical Review Committee and testimony from the petitioner, remonstrators, and other interested parties at the hearing. The presentation of reports and testimony and all other aspects of the public hearing shall be consistent with the Rules and Procedures of the Plan Commission. </w:t>
      </w:r>
    </w:p>
    <w:p w14:paraId="3E94CC6F" w14:textId="5CE5A20B" w:rsidR="00A9001D" w:rsidRDefault="00DF70CE" w:rsidP="00D604FB">
      <w:pPr>
        <w:pStyle w:val="ListParagraph"/>
        <w:numPr>
          <w:ilvl w:val="0"/>
          <w:numId w:val="9"/>
        </w:numPr>
      </w:pPr>
      <w:r>
        <w:t xml:space="preserve">Possible Action </w:t>
      </w:r>
    </w:p>
    <w:p w14:paraId="34D8D125" w14:textId="708661DA" w:rsidR="00084FCE" w:rsidRDefault="00DF70CE" w:rsidP="00A9001D">
      <w:pPr>
        <w:ind w:left="720"/>
      </w:pPr>
      <w:r>
        <w:t xml:space="preserve">The Plan Commission will in concurrence with established rules and procedure review the application and required supporting information. The </w:t>
      </w:r>
      <w:r w:rsidR="00876142">
        <w:t>PUD Ordinance</w:t>
      </w:r>
      <w:r>
        <w:t xml:space="preserve"> shall be forwarded to the Town Council with a favorable recommendation, forwarded with an unfavorable recommendation, forwarded with no recommendation or continued by the Commission. Per IC 36-7-4-1512 the Plan Commission may impose conditions or require written commitments from the applicant. </w:t>
      </w:r>
    </w:p>
    <w:p w14:paraId="52F159FB" w14:textId="1EC8BE10" w:rsidR="00A9001D" w:rsidRDefault="00DF70CE" w:rsidP="00A9001D">
      <w:pPr>
        <w:pStyle w:val="ListParagraph"/>
        <w:numPr>
          <w:ilvl w:val="0"/>
          <w:numId w:val="10"/>
        </w:numPr>
      </w:pPr>
      <w:r>
        <w:t xml:space="preserve">Favorable Recommendation </w:t>
      </w:r>
    </w:p>
    <w:p w14:paraId="27709251" w14:textId="6E64CA93" w:rsidR="00084FCE" w:rsidRDefault="00DF70CE" w:rsidP="00A9001D">
      <w:pPr>
        <w:ind w:left="1440"/>
      </w:pPr>
      <w:r>
        <w:lastRenderedPageBreak/>
        <w:t xml:space="preserve">The </w:t>
      </w:r>
      <w:r w:rsidR="00876142">
        <w:t>PUD Ordinance</w:t>
      </w:r>
      <w:r>
        <w:t xml:space="preserve"> application shall be forwarded with a favorable recommendation if it is found to be consistent with the decision criteria listed below. </w:t>
      </w:r>
    </w:p>
    <w:p w14:paraId="04DB310A" w14:textId="16304102" w:rsidR="00A9001D" w:rsidRDefault="00DF70CE" w:rsidP="00A9001D">
      <w:pPr>
        <w:pStyle w:val="ListParagraph"/>
        <w:numPr>
          <w:ilvl w:val="0"/>
          <w:numId w:val="10"/>
        </w:numPr>
      </w:pPr>
      <w:r>
        <w:t xml:space="preserve">Unfavorable Recommendation </w:t>
      </w:r>
    </w:p>
    <w:p w14:paraId="299510FF" w14:textId="2D3C7EDA" w:rsidR="00084FCE" w:rsidRDefault="00DF70CE" w:rsidP="00A9001D">
      <w:pPr>
        <w:ind w:left="1440"/>
      </w:pPr>
      <w:r>
        <w:t xml:space="preserve">The application shall be forwarded with an unfavorable recommendation if it is found to be inconsistent with the decision criteria listed below. </w:t>
      </w:r>
    </w:p>
    <w:p w14:paraId="01C1825B" w14:textId="543AB15B" w:rsidR="00A9001D" w:rsidRDefault="00DF70CE" w:rsidP="00A9001D">
      <w:pPr>
        <w:pStyle w:val="ListParagraph"/>
        <w:numPr>
          <w:ilvl w:val="0"/>
          <w:numId w:val="10"/>
        </w:numPr>
      </w:pPr>
      <w:r>
        <w:t xml:space="preserve">No Recommendation </w:t>
      </w:r>
    </w:p>
    <w:p w14:paraId="33DFBA40" w14:textId="6B28866D" w:rsidR="00084FCE" w:rsidRDefault="00DF70CE" w:rsidP="00A9001D">
      <w:pPr>
        <w:ind w:left="1440"/>
      </w:pPr>
      <w:r>
        <w:t xml:space="preserve">The application may be forwarded with no recommendation only if it is found that the application includes aspects that the Commission is not able to evaluate. </w:t>
      </w:r>
    </w:p>
    <w:p w14:paraId="5532EC5A" w14:textId="6AB2E2C6" w:rsidR="00A9001D" w:rsidRDefault="00DF70CE" w:rsidP="00A9001D">
      <w:pPr>
        <w:pStyle w:val="ListParagraph"/>
        <w:numPr>
          <w:ilvl w:val="0"/>
          <w:numId w:val="10"/>
        </w:numPr>
      </w:pPr>
      <w:r>
        <w:t xml:space="preserve">Continued </w:t>
      </w:r>
    </w:p>
    <w:p w14:paraId="75234D93" w14:textId="6827AD5E" w:rsidR="00084FCE" w:rsidRDefault="00DF70CE" w:rsidP="00A9001D">
      <w:pPr>
        <w:ind w:left="1440"/>
      </w:pPr>
      <w:r>
        <w:t xml:space="preserve">The application may be continued based on a request by the Administrative Officer or petitioner. The application shall be continued in the case of an indecisive vote wherein the item is essentially tabled, a determination by the Plan Commission that additional information is required prior to action being taken on the request, or if an appropriate representative of the application fails to appear at the public hearing. </w:t>
      </w:r>
    </w:p>
    <w:p w14:paraId="2469D837" w14:textId="77777777" w:rsidR="00084FCE" w:rsidRDefault="00DF70CE" w:rsidP="00084FCE">
      <w:pPr>
        <w:ind w:left="2160"/>
      </w:pPr>
      <w:proofErr w:type="spellStart"/>
      <w:r>
        <w:t>i</w:t>
      </w:r>
      <w:proofErr w:type="spellEnd"/>
      <w:r>
        <w:t xml:space="preserve">) Additional legal notice shall not be required unless specified by the Plan Commission. </w:t>
      </w:r>
    </w:p>
    <w:p w14:paraId="729C4D75" w14:textId="77777777" w:rsidR="00084FCE" w:rsidRDefault="00DF70CE" w:rsidP="00084FCE">
      <w:pPr>
        <w:ind w:left="2160"/>
      </w:pPr>
      <w:r>
        <w:t xml:space="preserve">ii) The continuing of all applications shall be consistent with the adopted Rules and Procedures of the Plan Commission. </w:t>
      </w:r>
    </w:p>
    <w:p w14:paraId="4EAC15DC" w14:textId="0DCB790A" w:rsidR="00A9001D" w:rsidRDefault="00DF70CE" w:rsidP="00A9001D">
      <w:pPr>
        <w:pStyle w:val="ListParagraph"/>
        <w:numPr>
          <w:ilvl w:val="0"/>
          <w:numId w:val="9"/>
        </w:numPr>
      </w:pPr>
      <w:r>
        <w:t xml:space="preserve">Certification of Recommendations </w:t>
      </w:r>
    </w:p>
    <w:p w14:paraId="4DD09ED0" w14:textId="61BE901F" w:rsidR="00084FCE" w:rsidRDefault="00DF70CE" w:rsidP="00A9001D">
      <w:pPr>
        <w:ind w:left="720"/>
      </w:pPr>
      <w:r>
        <w:t xml:space="preserve">The Plan Commission shall certify its recommendation by resolution to the Town Council within </w:t>
      </w:r>
      <w:r w:rsidR="00876142">
        <w:t xml:space="preserve">ten (10) </w:t>
      </w:r>
      <w:r>
        <w:t xml:space="preserve">business days of its decision. The Administrative Officer, or his or her designee, shall forward to the Town Council appropriate copies of the Plan Commission certified decision. </w:t>
      </w:r>
    </w:p>
    <w:p w14:paraId="7E86A7A8" w14:textId="5FD2B744" w:rsidR="00876142" w:rsidRDefault="00B32988">
      <w:pPr>
        <w:ind w:left="900"/>
        <w:pPrChange w:id="54" w:author="Ryan Crum" w:date="2025-07-10T23:25:00Z" w16du:dateUtc="2025-07-11T03:25:00Z">
          <w:pPr>
            <w:pStyle w:val="ListParagraph"/>
            <w:numPr>
              <w:numId w:val="4"/>
            </w:numPr>
            <w:ind w:hanging="360"/>
          </w:pPr>
        </w:pPrChange>
      </w:pPr>
      <w:ins w:id="55" w:author="Ryan Crum" w:date="2025-07-10T23:25:00Z" w16du:dateUtc="2025-07-11T03:25:00Z">
        <w:r>
          <w:t xml:space="preserve">(J) </w:t>
        </w:r>
      </w:ins>
      <w:r w:rsidR="00DF70CE">
        <w:t xml:space="preserve">Town Council Meeting </w:t>
      </w:r>
    </w:p>
    <w:p w14:paraId="708D9036" w14:textId="63EC625E" w:rsidR="00E7392B" w:rsidRDefault="00DF70CE" w:rsidP="00D604FB">
      <w:pPr>
        <w:pStyle w:val="ListParagraph"/>
      </w:pPr>
      <w:r>
        <w:t xml:space="preserve">The Town Council shall hold a meeting and vote on the proposed Planned Unit Development district ordinance (re-zoning) within 90 days of its certification by the Plan Commission. </w:t>
      </w:r>
    </w:p>
    <w:p w14:paraId="64EC2213" w14:textId="77777777" w:rsidR="00E7392B" w:rsidRDefault="00DF70CE" w:rsidP="00E7392B">
      <w:pPr>
        <w:ind w:left="720"/>
      </w:pPr>
      <w:r>
        <w:t xml:space="preserve">(1) Legal Notice Legal Notice of action on the ordinance shall be provided consistent with Indiana law. </w:t>
      </w:r>
    </w:p>
    <w:p w14:paraId="14E26396" w14:textId="77777777" w:rsidR="00FC1086" w:rsidRDefault="00DF70CE" w:rsidP="00FC1086">
      <w:pPr>
        <w:ind w:left="720"/>
      </w:pPr>
      <w:r>
        <w:t xml:space="preserve">(2) Possible Action </w:t>
      </w:r>
    </w:p>
    <w:p w14:paraId="386FF3AB" w14:textId="2365D67E" w:rsidR="00E7392B" w:rsidRDefault="00DF70CE" w:rsidP="00FC1086">
      <w:pPr>
        <w:ind w:left="720"/>
      </w:pPr>
      <w:r>
        <w:t xml:space="preserve">The Town Council may either approve or deny the PUD district ordinance (rezoning) consistent with the decision criteria provided by this Section. The Town Council also may approve with modifications per IC 36-7-4-1512: such as impose conditions, require written commitments from the applicant, and/or condition the release of Improvement Location Permits on the provision of adequate </w:t>
      </w:r>
      <w:proofErr w:type="gramStart"/>
      <w:r>
        <w:t>surety</w:t>
      </w:r>
      <w:proofErr w:type="gramEnd"/>
      <w:r>
        <w:t xml:space="preserve"> for any public improvements. </w:t>
      </w:r>
    </w:p>
    <w:p w14:paraId="7082B9A4" w14:textId="01B72652" w:rsidR="00E7392B" w:rsidRDefault="00DF70CE" w:rsidP="00E7392B">
      <w:pPr>
        <w:ind w:left="1440"/>
      </w:pPr>
      <w:r>
        <w:lastRenderedPageBreak/>
        <w:t xml:space="preserve">a) Failure to Act If the Town Council fails to act within the </w:t>
      </w:r>
      <w:r w:rsidR="00FC1086">
        <w:t>90-day</w:t>
      </w:r>
      <w:r>
        <w:t xml:space="preserve"> time frame the ordinance shall become effective or be defeated consistent with the recommendation of the Plan Commission and the provisions for rezoning petitions of IC 36-7-4-608. </w:t>
      </w:r>
    </w:p>
    <w:p w14:paraId="6AB07FDA" w14:textId="05031BAF" w:rsidR="00E7392B" w:rsidRDefault="00DF70CE" w:rsidP="00E7392B">
      <w:pPr>
        <w:ind w:left="1440"/>
      </w:pPr>
      <w:r>
        <w:t xml:space="preserve">b) Denial If a PUD district ordinance (rezoning) is denied by the Town Council a one-year waiting period shall be imposed prior to the filing of a new Preliminary Plan for the same development. </w:t>
      </w:r>
    </w:p>
    <w:p w14:paraId="3E4D83CF" w14:textId="77777777" w:rsidR="00E7392B" w:rsidRDefault="00DF70CE" w:rsidP="00E7392B">
      <w:pPr>
        <w:ind w:left="1440"/>
      </w:pPr>
      <w:r>
        <w:t xml:space="preserve">c) Reject or Amend If the Town Council rejects or </w:t>
      </w:r>
      <w:proofErr w:type="gramStart"/>
      <w:r>
        <w:t>amend</w:t>
      </w:r>
      <w:proofErr w:type="gramEnd"/>
      <w:r>
        <w:t xml:space="preserve"> the proposal, it shall be returned to the Plan Commission for its consideration, with a written statement of the reasons for the rejection or amendment. The commission has forty-five days in which to consider the rejection or amendment and report to the Town Council as follows: </w:t>
      </w:r>
    </w:p>
    <w:p w14:paraId="5B41569E" w14:textId="7B987B5B" w:rsidR="00E7392B" w:rsidRDefault="00DF70CE" w:rsidP="00E7392B">
      <w:pPr>
        <w:ind w:left="2160"/>
      </w:pPr>
      <w:proofErr w:type="spellStart"/>
      <w:r>
        <w:t>i</w:t>
      </w:r>
      <w:proofErr w:type="spellEnd"/>
      <w:r>
        <w:t xml:space="preserve">) If the commission approves the amendment or fails to act within the </w:t>
      </w:r>
      <w:r w:rsidR="004775DC">
        <w:t>forty-five-day</w:t>
      </w:r>
      <w:r>
        <w:t xml:space="preserve"> period, the ordinance stands as passed by the Town Council as of the date of the filing of the commission’s report of approval with the Town Council or the end of the </w:t>
      </w:r>
      <w:r w:rsidR="004775DC">
        <w:t>forty-five-day</w:t>
      </w:r>
      <w:r>
        <w:t xml:space="preserve"> period. </w:t>
      </w:r>
    </w:p>
    <w:p w14:paraId="294E037F" w14:textId="77777777" w:rsidR="00180523" w:rsidRDefault="00DF70CE" w:rsidP="00E7392B">
      <w:pPr>
        <w:ind w:left="2160"/>
      </w:pPr>
      <w:r>
        <w:t xml:space="preserve">ii) If the commission </w:t>
      </w:r>
      <w:proofErr w:type="gramStart"/>
      <w:r>
        <w:t>disapproves</w:t>
      </w:r>
      <w:proofErr w:type="gramEnd"/>
      <w:r>
        <w:t xml:space="preserve"> the rejection or amendment, the action of the Town Council on the original rejection or amendment stands only if confirmed by another vote of the Town Council within forty-five days after the commission certifies </w:t>
      </w:r>
      <w:proofErr w:type="gramStart"/>
      <w:r>
        <w:t>it</w:t>
      </w:r>
      <w:proofErr w:type="gramEnd"/>
      <w:r>
        <w:t xml:space="preserve"> disapproval. If the Town Council fails to confirm its action, then the ordinance takes effect in the manner provided by IC 36-7-4-606(f). </w:t>
      </w:r>
    </w:p>
    <w:p w14:paraId="73429D4E" w14:textId="1A8B9159" w:rsidR="00135CC2" w:rsidRDefault="00DF70CE" w:rsidP="00135CC2">
      <w:pPr>
        <w:ind w:left="255"/>
      </w:pPr>
      <w:r>
        <w:t xml:space="preserve">d) </w:t>
      </w:r>
      <w:r w:rsidRPr="00FD3EB5">
        <w:t>Approval If the Town Council approves the rezoning, the land is officially rezoned upon the recording of the rezoning ordinance and any written commitments. The Official Zoning Map must be amended to reflect the zoning change, the date of approval by the Town Council, and the ordinance number.</w:t>
      </w:r>
      <w:r>
        <w:t xml:space="preserve"> (K) </w:t>
      </w:r>
      <w:r w:rsidR="008C68B8">
        <w:t>PUD Ordinance</w:t>
      </w:r>
      <w:r>
        <w:t xml:space="preserve"> Decision Criteria </w:t>
      </w:r>
    </w:p>
    <w:p w14:paraId="6B0E504B" w14:textId="7753CF28" w:rsidR="00135CC2" w:rsidRDefault="00DF70CE" w:rsidP="00135CC2">
      <w:pPr>
        <w:ind w:left="255"/>
      </w:pPr>
      <w:r>
        <w:t xml:space="preserve">In reviewing the Planned Unit Development </w:t>
      </w:r>
      <w:r w:rsidR="008C68B8">
        <w:t>Ordinance</w:t>
      </w:r>
      <w:r>
        <w:t xml:space="preserve"> petition, the Plan Commission and Town Council shall pay reasonable regard to the following, consistent with IC 36-7-4-603: </w:t>
      </w:r>
    </w:p>
    <w:p w14:paraId="6D724B49" w14:textId="54BF302C" w:rsidR="00135CC2" w:rsidRDefault="00DF70CE" w:rsidP="00135CC2">
      <w:pPr>
        <w:pStyle w:val="ListParagraph"/>
        <w:numPr>
          <w:ilvl w:val="0"/>
          <w:numId w:val="5"/>
        </w:numPr>
      </w:pPr>
      <w:r>
        <w:t xml:space="preserve">Requirements and Intent </w:t>
      </w:r>
    </w:p>
    <w:p w14:paraId="5AF3AA59" w14:textId="38F0156A" w:rsidR="00135CC2" w:rsidRDefault="00DF70CE" w:rsidP="00135CC2">
      <w:pPr>
        <w:ind w:left="720"/>
      </w:pPr>
      <w:r>
        <w:t xml:space="preserve">The extent to which the proposal fulfills the requirements and intent of this Article and the Subdivision Control Ordinance. </w:t>
      </w:r>
    </w:p>
    <w:p w14:paraId="2878AF76" w14:textId="77777777" w:rsidR="00135CC2" w:rsidRDefault="00DF70CE" w:rsidP="00135CC2">
      <w:pPr>
        <w:ind w:left="720"/>
      </w:pPr>
      <w:r>
        <w:t xml:space="preserve">(2) Planning Documents </w:t>
      </w:r>
    </w:p>
    <w:p w14:paraId="7D3854BE" w14:textId="2C753B82" w:rsidR="00135CC2" w:rsidRDefault="00DF70CE" w:rsidP="00135CC2">
      <w:pPr>
        <w:ind w:left="720"/>
      </w:pPr>
      <w:r>
        <w:t xml:space="preserve">The Comprehensive Plan and any other applicable, adopted planning studies or reports. </w:t>
      </w:r>
    </w:p>
    <w:p w14:paraId="5B3F56E9" w14:textId="27F61CB6" w:rsidR="00135CC2" w:rsidRDefault="00DF70CE" w:rsidP="00135CC2">
      <w:pPr>
        <w:pStyle w:val="ListParagraph"/>
        <w:numPr>
          <w:ilvl w:val="0"/>
          <w:numId w:val="5"/>
        </w:numPr>
      </w:pPr>
      <w:r>
        <w:t xml:space="preserve">Characteristics </w:t>
      </w:r>
    </w:p>
    <w:p w14:paraId="362936EC" w14:textId="554F38B5" w:rsidR="00135CC2" w:rsidRDefault="00DF70CE" w:rsidP="00135CC2">
      <w:pPr>
        <w:ind w:left="720"/>
      </w:pPr>
      <w:r>
        <w:t xml:space="preserve">The current conditions and the character of current structures and uses in each zoning district. </w:t>
      </w:r>
    </w:p>
    <w:p w14:paraId="59B44FD5" w14:textId="756795BD" w:rsidR="00135CC2" w:rsidRDefault="00DF70CE" w:rsidP="00135CC2">
      <w:pPr>
        <w:pStyle w:val="ListParagraph"/>
        <w:numPr>
          <w:ilvl w:val="0"/>
          <w:numId w:val="5"/>
        </w:numPr>
      </w:pPr>
      <w:r>
        <w:t xml:space="preserve">Desired Use </w:t>
      </w:r>
    </w:p>
    <w:p w14:paraId="5F49CE3F" w14:textId="2CC697A5" w:rsidR="00135CC2" w:rsidRDefault="00DF70CE" w:rsidP="00135CC2">
      <w:pPr>
        <w:ind w:left="720"/>
      </w:pPr>
      <w:r>
        <w:t xml:space="preserve">The most desirable use of which the land in each district is adapted. </w:t>
      </w:r>
    </w:p>
    <w:p w14:paraId="04194ACD" w14:textId="59574927" w:rsidR="00135CC2" w:rsidRDefault="00DF70CE" w:rsidP="00135CC2">
      <w:pPr>
        <w:pStyle w:val="ListParagraph"/>
        <w:numPr>
          <w:ilvl w:val="0"/>
          <w:numId w:val="5"/>
        </w:numPr>
      </w:pPr>
      <w:r>
        <w:t xml:space="preserve">Property Values </w:t>
      </w:r>
    </w:p>
    <w:p w14:paraId="45905FD7" w14:textId="2B1FF57B" w:rsidR="00135CC2" w:rsidRDefault="00DF70CE" w:rsidP="00135CC2">
      <w:pPr>
        <w:ind w:left="720"/>
      </w:pPr>
      <w:r>
        <w:lastRenderedPageBreak/>
        <w:t xml:space="preserve">The conservation of collective property values throughout the Town of McCordsville. </w:t>
      </w:r>
    </w:p>
    <w:p w14:paraId="49C05BCA" w14:textId="653F2AD7" w:rsidR="008C68B8" w:rsidRDefault="00DF70CE" w:rsidP="00D604FB">
      <w:pPr>
        <w:pStyle w:val="ListParagraph"/>
        <w:numPr>
          <w:ilvl w:val="0"/>
          <w:numId w:val="5"/>
        </w:numPr>
      </w:pPr>
      <w:r>
        <w:t xml:space="preserve">Growth Management </w:t>
      </w:r>
    </w:p>
    <w:p w14:paraId="404EDCB1" w14:textId="4FF6CA6B" w:rsidR="00135CC2" w:rsidRDefault="00DF70CE" w:rsidP="00D604FB">
      <w:pPr>
        <w:pStyle w:val="ListParagraph"/>
        <w:ind w:left="1080"/>
      </w:pPr>
      <w:r>
        <w:t xml:space="preserve">Responsible growth and development. </w:t>
      </w:r>
    </w:p>
    <w:p w14:paraId="157A13FB" w14:textId="77777777" w:rsidR="00135CC2" w:rsidRDefault="00DF70CE" w:rsidP="00135CC2">
      <w:pPr>
        <w:ind w:left="255" w:firstLine="465"/>
      </w:pPr>
      <w:r>
        <w:t xml:space="preserve">(7) Overlay Requirements </w:t>
      </w:r>
    </w:p>
    <w:p w14:paraId="2080254C" w14:textId="77777777" w:rsidR="00135CC2" w:rsidRDefault="00DF70CE" w:rsidP="00135CC2">
      <w:pPr>
        <w:ind w:left="255" w:firstLine="465"/>
      </w:pPr>
      <w:r>
        <w:t xml:space="preserve">Consistency with the requirements of all applicable overlay districts. </w:t>
      </w:r>
    </w:p>
    <w:p w14:paraId="35CA6583" w14:textId="435B56F1" w:rsidR="008C68B8" w:rsidRDefault="00DF70CE" w:rsidP="00E22EA3">
      <w:pPr>
        <w:ind w:left="465"/>
      </w:pPr>
      <w:r>
        <w:t xml:space="preserve">(L) Expiration of </w:t>
      </w:r>
      <w:r w:rsidR="008C68B8">
        <w:t xml:space="preserve">PUD Ordinance </w:t>
      </w:r>
      <w:r>
        <w:t xml:space="preserve"> </w:t>
      </w:r>
    </w:p>
    <w:p w14:paraId="457B33E0" w14:textId="23EAE10F" w:rsidR="00135CC2" w:rsidRDefault="00DF70CE" w:rsidP="00E22EA3">
      <w:pPr>
        <w:ind w:left="465"/>
      </w:pPr>
      <w:r w:rsidRPr="0064406E">
        <w:t xml:space="preserve">The </w:t>
      </w:r>
      <w:r w:rsidR="008C68B8" w:rsidRPr="0064406E">
        <w:t>Development</w:t>
      </w:r>
      <w:r w:rsidRPr="0064406E">
        <w:t xml:space="preserve"> Plan filing shall occur within 18 months of the date of </w:t>
      </w:r>
      <w:r w:rsidR="008C68B8" w:rsidRPr="0064406E">
        <w:t xml:space="preserve">PUD Ordinance </w:t>
      </w:r>
      <w:r w:rsidRPr="0064406E">
        <w:t xml:space="preserve">approval. If no </w:t>
      </w:r>
      <w:r w:rsidR="008C68B8" w:rsidRPr="0064406E">
        <w:t>Development</w:t>
      </w:r>
      <w:r w:rsidRPr="0064406E">
        <w:t xml:space="preserve"> Plan filing has occurred within that period, the </w:t>
      </w:r>
      <w:r w:rsidR="008C68B8" w:rsidRPr="0064406E">
        <w:t>PUD Ordinance</w:t>
      </w:r>
      <w:r w:rsidRPr="0064406E">
        <w:t xml:space="preserve"> approval shall expire. An extension may be granted upon request to the Plan Commission at their discretion without the need for a public hearing. If the project is phased and </w:t>
      </w:r>
      <w:proofErr w:type="gramStart"/>
      <w:r w:rsidRPr="0064406E">
        <w:t>was</w:t>
      </w:r>
      <w:proofErr w:type="gramEnd"/>
      <w:r w:rsidRPr="0064406E">
        <w:t xml:space="preserve"> part of the </w:t>
      </w:r>
      <w:r w:rsidR="008C68B8" w:rsidRPr="0064406E">
        <w:t>PUD Ordinance</w:t>
      </w:r>
      <w:r w:rsidRPr="0064406E">
        <w:t xml:space="preserve">, the petitioner may submit partial </w:t>
      </w:r>
      <w:r w:rsidR="008C68B8" w:rsidRPr="0064406E">
        <w:t>Development</w:t>
      </w:r>
      <w:r w:rsidRPr="0064406E">
        <w:t xml:space="preserve"> Plans which correspond to the phases involved.</w:t>
      </w:r>
      <w:r>
        <w:t xml:space="preserve"> </w:t>
      </w:r>
    </w:p>
    <w:p w14:paraId="51C4EB38" w14:textId="10A52CBD" w:rsidR="00D45882" w:rsidRDefault="00D45882" w:rsidP="00142300">
      <w:pPr>
        <w:ind w:left="720"/>
      </w:pPr>
    </w:p>
    <w:sectPr w:rsidR="00D458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038DB"/>
    <w:multiLevelType w:val="hybridMultilevel"/>
    <w:tmpl w:val="01F0BC44"/>
    <w:lvl w:ilvl="0" w:tplc="0270E45E">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44332"/>
    <w:multiLevelType w:val="hybridMultilevel"/>
    <w:tmpl w:val="522AA310"/>
    <w:lvl w:ilvl="0" w:tplc="EDFED13A">
      <w:start w:val="3"/>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3D41"/>
    <w:multiLevelType w:val="hybridMultilevel"/>
    <w:tmpl w:val="A2B8134A"/>
    <w:lvl w:ilvl="0" w:tplc="6358B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D838F7"/>
    <w:multiLevelType w:val="hybridMultilevel"/>
    <w:tmpl w:val="31D62A10"/>
    <w:lvl w:ilvl="0" w:tplc="3D74D4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4E07CF7"/>
    <w:multiLevelType w:val="hybridMultilevel"/>
    <w:tmpl w:val="F4E0E0A2"/>
    <w:lvl w:ilvl="0" w:tplc="283856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187AA7"/>
    <w:multiLevelType w:val="hybridMultilevel"/>
    <w:tmpl w:val="4282ECD8"/>
    <w:lvl w:ilvl="0" w:tplc="FE6AC7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AC1424"/>
    <w:multiLevelType w:val="hybridMultilevel"/>
    <w:tmpl w:val="74123C72"/>
    <w:lvl w:ilvl="0" w:tplc="6A7A694E">
      <w:start w:val="1"/>
      <w:numFmt w:val="lowerLetter"/>
      <w:lvlText w:val="%1)"/>
      <w:lvlJc w:val="left"/>
      <w:pPr>
        <w:ind w:left="1080" w:hanging="360"/>
      </w:pPr>
      <w:rPr>
        <w:rFonts w:hint="default"/>
      </w:rPr>
    </w:lvl>
    <w:lvl w:ilvl="1" w:tplc="6EDEC98A">
      <w:start w:val="1"/>
      <w:numFmt w:val="lowerRoman"/>
      <w:lvlText w:val="%2)"/>
      <w:lvlJc w:val="left"/>
      <w:pPr>
        <w:ind w:left="1800" w:hanging="360"/>
      </w:pPr>
      <w:rPr>
        <w:rFonts w:asciiTheme="minorHAnsi" w:eastAsiaTheme="minorHAnsi" w:hAnsiTheme="minorHAnsi" w:cstheme="minorBid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146477"/>
    <w:multiLevelType w:val="hybridMultilevel"/>
    <w:tmpl w:val="5E9CEBF8"/>
    <w:lvl w:ilvl="0" w:tplc="935E1B6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EAA69AF"/>
    <w:multiLevelType w:val="hybridMultilevel"/>
    <w:tmpl w:val="A850A164"/>
    <w:lvl w:ilvl="0" w:tplc="493E4C3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4F42EA0"/>
    <w:multiLevelType w:val="hybridMultilevel"/>
    <w:tmpl w:val="CA5A84E2"/>
    <w:lvl w:ilvl="0" w:tplc="3CBAFF4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75A2669"/>
    <w:multiLevelType w:val="hybridMultilevel"/>
    <w:tmpl w:val="13AAD8F6"/>
    <w:lvl w:ilvl="0" w:tplc="C45A5B7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38FC5945"/>
    <w:multiLevelType w:val="hybridMultilevel"/>
    <w:tmpl w:val="5330CC82"/>
    <w:lvl w:ilvl="0" w:tplc="ED6A9CD6">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A8B1385"/>
    <w:multiLevelType w:val="hybridMultilevel"/>
    <w:tmpl w:val="B16C250A"/>
    <w:lvl w:ilvl="0" w:tplc="B63A707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C6237E5"/>
    <w:multiLevelType w:val="hybridMultilevel"/>
    <w:tmpl w:val="881AB024"/>
    <w:lvl w:ilvl="0" w:tplc="54B657E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B43716"/>
    <w:multiLevelType w:val="hybridMultilevel"/>
    <w:tmpl w:val="79006052"/>
    <w:lvl w:ilvl="0" w:tplc="8CAAD7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C715E"/>
    <w:multiLevelType w:val="hybridMultilevel"/>
    <w:tmpl w:val="4F0E5CD2"/>
    <w:lvl w:ilvl="0" w:tplc="11C29B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8E9679E"/>
    <w:multiLevelType w:val="hybridMultilevel"/>
    <w:tmpl w:val="556470EA"/>
    <w:lvl w:ilvl="0" w:tplc="36C22D3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ED21C52"/>
    <w:multiLevelType w:val="hybridMultilevel"/>
    <w:tmpl w:val="A39AF716"/>
    <w:lvl w:ilvl="0" w:tplc="D6A4D02C">
      <w:start w:val="4"/>
      <w:numFmt w:val="upp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0B2634"/>
    <w:multiLevelType w:val="hybridMultilevel"/>
    <w:tmpl w:val="025CED38"/>
    <w:lvl w:ilvl="0" w:tplc="2372242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6D4636"/>
    <w:multiLevelType w:val="hybridMultilevel"/>
    <w:tmpl w:val="3D042452"/>
    <w:lvl w:ilvl="0" w:tplc="E370FB5A">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633411B4"/>
    <w:multiLevelType w:val="hybridMultilevel"/>
    <w:tmpl w:val="50D68090"/>
    <w:lvl w:ilvl="0" w:tplc="6E7270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68B3AB4"/>
    <w:multiLevelType w:val="hybridMultilevel"/>
    <w:tmpl w:val="91E6B128"/>
    <w:lvl w:ilvl="0" w:tplc="11C29BDC">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1A0C7B"/>
    <w:multiLevelType w:val="hybridMultilevel"/>
    <w:tmpl w:val="C944CACE"/>
    <w:lvl w:ilvl="0" w:tplc="7D78DB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E66ACC"/>
    <w:multiLevelType w:val="hybridMultilevel"/>
    <w:tmpl w:val="A42E01A6"/>
    <w:lvl w:ilvl="0" w:tplc="1E7E311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0942B50"/>
    <w:multiLevelType w:val="hybridMultilevel"/>
    <w:tmpl w:val="5330D93E"/>
    <w:lvl w:ilvl="0" w:tplc="A08A68C8">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4855373"/>
    <w:multiLevelType w:val="hybridMultilevel"/>
    <w:tmpl w:val="625835C6"/>
    <w:lvl w:ilvl="0" w:tplc="1E7E3110">
      <w:start w:val="3"/>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C215FB"/>
    <w:multiLevelType w:val="hybridMultilevel"/>
    <w:tmpl w:val="E9E6C020"/>
    <w:lvl w:ilvl="0" w:tplc="19181566">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3276235">
    <w:abstractNumId w:val="14"/>
  </w:num>
  <w:num w:numId="2" w16cid:durableId="213934973">
    <w:abstractNumId w:val="5"/>
  </w:num>
  <w:num w:numId="3" w16cid:durableId="283847100">
    <w:abstractNumId w:val="22"/>
  </w:num>
  <w:num w:numId="4" w16cid:durableId="863328048">
    <w:abstractNumId w:val="0"/>
  </w:num>
  <w:num w:numId="5" w16cid:durableId="2101025297">
    <w:abstractNumId w:val="2"/>
  </w:num>
  <w:num w:numId="6" w16cid:durableId="1604418740">
    <w:abstractNumId w:val="21"/>
  </w:num>
  <w:num w:numId="7" w16cid:durableId="1213225485">
    <w:abstractNumId w:val="12"/>
  </w:num>
  <w:num w:numId="8" w16cid:durableId="198130854">
    <w:abstractNumId w:val="19"/>
  </w:num>
  <w:num w:numId="9" w16cid:durableId="744495509">
    <w:abstractNumId w:val="15"/>
  </w:num>
  <w:num w:numId="10" w16cid:durableId="913392584">
    <w:abstractNumId w:val="9"/>
  </w:num>
  <w:num w:numId="11" w16cid:durableId="1916627351">
    <w:abstractNumId w:val="4"/>
  </w:num>
  <w:num w:numId="12" w16cid:durableId="852572792">
    <w:abstractNumId w:val="7"/>
  </w:num>
  <w:num w:numId="13" w16cid:durableId="133913310">
    <w:abstractNumId w:val="6"/>
  </w:num>
  <w:num w:numId="14" w16cid:durableId="785390777">
    <w:abstractNumId w:val="8"/>
  </w:num>
  <w:num w:numId="15" w16cid:durableId="748960665">
    <w:abstractNumId w:val="3"/>
  </w:num>
  <w:num w:numId="16" w16cid:durableId="1609434208">
    <w:abstractNumId w:val="25"/>
  </w:num>
  <w:num w:numId="17" w16cid:durableId="301859761">
    <w:abstractNumId w:val="23"/>
  </w:num>
  <w:num w:numId="18" w16cid:durableId="261378587">
    <w:abstractNumId w:val="16"/>
  </w:num>
  <w:num w:numId="19" w16cid:durableId="472068277">
    <w:abstractNumId w:val="24"/>
  </w:num>
  <w:num w:numId="20" w16cid:durableId="250966677">
    <w:abstractNumId w:val="1"/>
  </w:num>
  <w:num w:numId="21" w16cid:durableId="693577934">
    <w:abstractNumId w:val="18"/>
  </w:num>
  <w:num w:numId="22" w16cid:durableId="502164670">
    <w:abstractNumId w:val="26"/>
  </w:num>
  <w:num w:numId="23" w16cid:durableId="760032386">
    <w:abstractNumId w:val="20"/>
  </w:num>
  <w:num w:numId="24" w16cid:durableId="466892799">
    <w:abstractNumId w:val="10"/>
  </w:num>
  <w:num w:numId="25" w16cid:durableId="268201375">
    <w:abstractNumId w:val="13"/>
  </w:num>
  <w:num w:numId="26" w16cid:durableId="859658969">
    <w:abstractNumId w:val="11"/>
  </w:num>
  <w:num w:numId="27" w16cid:durableId="27737442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yan Crum">
    <w15:presenceInfo w15:providerId="AD" w15:userId="S::rcrum@mccordsville.org::aff00e97-5c1f-4772-b5b1-adcac08ce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0CE"/>
    <w:rsid w:val="00084FCE"/>
    <w:rsid w:val="00135CC2"/>
    <w:rsid w:val="00142300"/>
    <w:rsid w:val="00180523"/>
    <w:rsid w:val="001B33FD"/>
    <w:rsid w:val="001D2061"/>
    <w:rsid w:val="00271D4E"/>
    <w:rsid w:val="0029528F"/>
    <w:rsid w:val="002E01E3"/>
    <w:rsid w:val="00324C08"/>
    <w:rsid w:val="00362B6F"/>
    <w:rsid w:val="003655D1"/>
    <w:rsid w:val="00370F27"/>
    <w:rsid w:val="003D3078"/>
    <w:rsid w:val="004775DC"/>
    <w:rsid w:val="004830D6"/>
    <w:rsid w:val="004C2FEE"/>
    <w:rsid w:val="00511477"/>
    <w:rsid w:val="00545D4F"/>
    <w:rsid w:val="005E77E1"/>
    <w:rsid w:val="0064406E"/>
    <w:rsid w:val="006B6627"/>
    <w:rsid w:val="0072368C"/>
    <w:rsid w:val="00753480"/>
    <w:rsid w:val="007E4D44"/>
    <w:rsid w:val="007F78EB"/>
    <w:rsid w:val="00876142"/>
    <w:rsid w:val="00891405"/>
    <w:rsid w:val="008C68B8"/>
    <w:rsid w:val="009928D8"/>
    <w:rsid w:val="00A9001D"/>
    <w:rsid w:val="00AC222F"/>
    <w:rsid w:val="00B32988"/>
    <w:rsid w:val="00B863E5"/>
    <w:rsid w:val="00BE753B"/>
    <w:rsid w:val="00BF3E8C"/>
    <w:rsid w:val="00C013EC"/>
    <w:rsid w:val="00C45AD3"/>
    <w:rsid w:val="00CD3A8B"/>
    <w:rsid w:val="00D14E44"/>
    <w:rsid w:val="00D45882"/>
    <w:rsid w:val="00D604FB"/>
    <w:rsid w:val="00D87B9C"/>
    <w:rsid w:val="00DC63BC"/>
    <w:rsid w:val="00DD6A26"/>
    <w:rsid w:val="00DF70CE"/>
    <w:rsid w:val="00E078A6"/>
    <w:rsid w:val="00E22EA3"/>
    <w:rsid w:val="00E6459F"/>
    <w:rsid w:val="00E7202A"/>
    <w:rsid w:val="00E7392B"/>
    <w:rsid w:val="00EA6FC7"/>
    <w:rsid w:val="00EC3799"/>
    <w:rsid w:val="00EC7CB7"/>
    <w:rsid w:val="00F3206A"/>
    <w:rsid w:val="00F345B3"/>
    <w:rsid w:val="00F44758"/>
    <w:rsid w:val="00FA2B17"/>
    <w:rsid w:val="00FB392C"/>
    <w:rsid w:val="00FC1086"/>
    <w:rsid w:val="00FD0E35"/>
    <w:rsid w:val="00FD3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ACB1"/>
  <w15:chartTrackingRefBased/>
  <w15:docId w15:val="{F2DE6929-3E92-456F-8D8B-97FB1A7E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E44"/>
    <w:pPr>
      <w:ind w:left="720"/>
      <w:contextualSpacing/>
    </w:pPr>
  </w:style>
  <w:style w:type="paragraph" w:styleId="Revision">
    <w:name w:val="Revision"/>
    <w:hidden/>
    <w:uiPriority w:val="99"/>
    <w:semiHidden/>
    <w:rsid w:val="00DD6A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2317</Words>
  <Characters>14366</Characters>
  <Application>Microsoft Office Word</Application>
  <DocSecurity>0</DocSecurity>
  <Lines>463</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Crum</dc:creator>
  <cp:keywords/>
  <dc:description/>
  <cp:lastModifiedBy>Ryan Crum</cp:lastModifiedBy>
  <cp:revision>3</cp:revision>
  <cp:lastPrinted>2022-11-14T21:07:00Z</cp:lastPrinted>
  <dcterms:created xsi:type="dcterms:W3CDTF">2025-08-08T03:06:00Z</dcterms:created>
  <dcterms:modified xsi:type="dcterms:W3CDTF">2025-08-08T03:11:00Z</dcterms:modified>
</cp:coreProperties>
</file>