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1F324C" w14:textId="42F33828" w:rsidR="00FF6FEC" w:rsidRPr="00440A25" w:rsidRDefault="00246E15" w:rsidP="00FF6FEC">
      <w:pPr>
        <w:jc w:val="center"/>
        <w:rPr>
          <w:rFonts w:ascii="Palatino Linotype" w:eastAsiaTheme="minorHAnsi" w:hAnsi="Palatino Linotype" w:cstheme="minorBidi"/>
          <w:b/>
        </w:rPr>
      </w:pPr>
      <w:r>
        <w:rPr>
          <w:rFonts w:ascii="Palatino Linotype" w:eastAsiaTheme="minorHAnsi" w:hAnsi="Palatino Linotype" w:cstheme="minorBidi"/>
          <w:b/>
        </w:rPr>
        <w:t>MCCORDSVILLE</w:t>
      </w:r>
      <w:r w:rsidR="00FF6FEC" w:rsidRPr="00440A25">
        <w:rPr>
          <w:rFonts w:ascii="Palatino Linotype" w:eastAsiaTheme="minorHAnsi" w:hAnsi="Palatino Linotype" w:cstheme="minorBidi"/>
          <w:b/>
        </w:rPr>
        <w:t xml:space="preserve"> TOWN COUNCIL </w:t>
      </w:r>
    </w:p>
    <w:p w14:paraId="53D97E73" w14:textId="0D3FA071" w:rsidR="00FF6FEC" w:rsidRDefault="00FF6FEC" w:rsidP="00FF6FEC">
      <w:pPr>
        <w:jc w:val="center"/>
        <w:rPr>
          <w:rFonts w:ascii="Palatino Linotype" w:hAnsi="Palatino Linotype"/>
        </w:rPr>
      </w:pPr>
      <w:r w:rsidRPr="00440A25">
        <w:rPr>
          <w:rFonts w:ascii="Palatino Linotype" w:eastAsiaTheme="minorHAnsi" w:hAnsi="Palatino Linotype" w:cstheme="minorBidi"/>
          <w:b/>
        </w:rPr>
        <w:t xml:space="preserve">ORDINANCE NO. </w:t>
      </w:r>
      <w:del w:id="0" w:author="Ryan Crum" w:date="2025-03-06T12:43:00Z" w16du:dateUtc="2025-03-06T17:43:00Z">
        <w:r w:rsidR="00116643" w:rsidDel="00DF4EB8">
          <w:rPr>
            <w:rFonts w:ascii="Palatino Linotype" w:eastAsiaTheme="minorHAnsi" w:hAnsi="Palatino Linotype" w:cstheme="minorBidi"/>
            <w:b/>
          </w:rPr>
          <w:delText>121024B</w:delText>
        </w:r>
      </w:del>
      <w:ins w:id="1" w:author="Ryan Crum" w:date="2025-03-06T12:43:00Z" w16du:dateUtc="2025-03-06T17:43:00Z">
        <w:r w:rsidR="00DF4EB8">
          <w:rPr>
            <w:rFonts w:ascii="Palatino Linotype" w:eastAsiaTheme="minorHAnsi" w:hAnsi="Palatino Linotype" w:cstheme="minorBidi"/>
            <w:b/>
          </w:rPr>
          <w:t>031125A</w:t>
        </w:r>
      </w:ins>
    </w:p>
    <w:p w14:paraId="59D4F0E5" w14:textId="77777777" w:rsidR="00FF6FEC" w:rsidRDefault="00FF6FEC" w:rsidP="00FF6FEC">
      <w:pPr>
        <w:spacing w:before="298" w:line="272" w:lineRule="exact"/>
        <w:contextualSpacing/>
        <w:jc w:val="both"/>
        <w:textAlignment w:val="baseline"/>
        <w:rPr>
          <w:rFonts w:ascii="Palatino Linotype" w:hAnsi="Palatino Linotype"/>
        </w:rPr>
      </w:pPr>
    </w:p>
    <w:p w14:paraId="592A6957" w14:textId="5B1674D9" w:rsidR="00FF6FEC" w:rsidRPr="00963B50" w:rsidRDefault="00FF6FEC" w:rsidP="00FF6FEC">
      <w:pPr>
        <w:spacing w:before="298" w:line="272" w:lineRule="exact"/>
        <w:contextualSpacing/>
        <w:jc w:val="center"/>
        <w:textAlignment w:val="baseline"/>
        <w:rPr>
          <w:rFonts w:ascii="Palatino Linotype" w:hAnsi="Palatino Linotype"/>
          <w:b/>
        </w:rPr>
      </w:pPr>
      <w:r w:rsidRPr="00963B50">
        <w:rPr>
          <w:rFonts w:ascii="Palatino Linotype" w:hAnsi="Palatino Linotype"/>
          <w:b/>
        </w:rPr>
        <w:t xml:space="preserve">AN </w:t>
      </w:r>
      <w:r w:rsidR="009A7FB3">
        <w:rPr>
          <w:rFonts w:ascii="Palatino Linotype" w:hAnsi="Palatino Linotype"/>
          <w:b/>
        </w:rPr>
        <w:t xml:space="preserve">AMENDED </w:t>
      </w:r>
      <w:r w:rsidRPr="00963B50">
        <w:rPr>
          <w:rFonts w:ascii="Palatino Linotype" w:hAnsi="Palatino Linotype"/>
          <w:b/>
        </w:rPr>
        <w:t xml:space="preserve">ORDINANCE SETTING THE TOWN OF </w:t>
      </w:r>
      <w:r w:rsidR="00246E15">
        <w:rPr>
          <w:rFonts w:ascii="Palatino Linotype" w:hAnsi="Palatino Linotype"/>
          <w:b/>
        </w:rPr>
        <w:t>MCCORDSVILLE</w:t>
      </w:r>
      <w:r w:rsidRPr="00963B50">
        <w:rPr>
          <w:rFonts w:ascii="Palatino Linotype" w:hAnsi="Palatino Linotype"/>
          <w:b/>
        </w:rPr>
        <w:t xml:space="preserve">, INDIANA’S FEE SCHEDULE AND AMENDING THE </w:t>
      </w:r>
      <w:r w:rsidR="00246E15">
        <w:rPr>
          <w:rFonts w:ascii="Palatino Linotype" w:hAnsi="Palatino Linotype"/>
          <w:b/>
        </w:rPr>
        <w:t>MCCORDSVILLE</w:t>
      </w:r>
      <w:r w:rsidRPr="00963B50">
        <w:rPr>
          <w:rFonts w:ascii="Palatino Linotype" w:hAnsi="Palatino Linotype"/>
          <w:b/>
        </w:rPr>
        <w:t>, INDIANA CODE OF ORDINANCES</w:t>
      </w:r>
    </w:p>
    <w:p w14:paraId="4B181AE0" w14:textId="77777777" w:rsidR="00FF6FEC" w:rsidRDefault="00FF6FEC" w:rsidP="00FF6FEC">
      <w:pPr>
        <w:spacing w:before="298" w:line="272" w:lineRule="exact"/>
        <w:contextualSpacing/>
        <w:jc w:val="both"/>
        <w:textAlignment w:val="baseline"/>
        <w:rPr>
          <w:rFonts w:ascii="Palatino Linotype" w:hAnsi="Palatino Linotype"/>
        </w:rPr>
      </w:pPr>
    </w:p>
    <w:p w14:paraId="76CBEF45" w14:textId="6D4BD319" w:rsidR="00FF6FEC" w:rsidRDefault="00FF6FEC" w:rsidP="00246E15">
      <w:pPr>
        <w:autoSpaceDE w:val="0"/>
        <w:autoSpaceDN w:val="0"/>
        <w:adjustRightInd w:val="0"/>
        <w:ind w:firstLine="720"/>
        <w:jc w:val="both"/>
        <w:rPr>
          <w:rFonts w:ascii="Palatino Linotype" w:hAnsi="Palatino Linotype"/>
        </w:rPr>
      </w:pPr>
      <w:proofErr w:type="gramStart"/>
      <w:r w:rsidRPr="00E165E5">
        <w:rPr>
          <w:rFonts w:ascii="Palatino Linotype" w:hAnsi="Palatino Linotype"/>
        </w:rPr>
        <w:t>WHEREAS,</w:t>
      </w:r>
      <w:proofErr w:type="gramEnd"/>
      <w:r w:rsidRPr="00E165E5">
        <w:rPr>
          <w:rFonts w:ascii="Palatino Linotype" w:hAnsi="Palatino Linotype"/>
          <w:spacing w:val="-3"/>
        </w:rPr>
        <w:t xml:space="preserve"> </w:t>
      </w:r>
      <w:r w:rsidRPr="00E165E5">
        <w:rPr>
          <w:rFonts w:ascii="Palatino Linotype" w:hAnsi="Palatino Linotype"/>
        </w:rPr>
        <w:t xml:space="preserve">the Town of </w:t>
      </w:r>
      <w:r w:rsidR="00246E15">
        <w:rPr>
          <w:rFonts w:ascii="Palatino Linotype" w:hAnsi="Palatino Linotype"/>
        </w:rPr>
        <w:t>McCordsville</w:t>
      </w:r>
      <w:r w:rsidRPr="00E165E5">
        <w:rPr>
          <w:rFonts w:ascii="Palatino Linotype" w:hAnsi="Palatino Linotype"/>
        </w:rPr>
        <w:t xml:space="preserve"> (the “Town”) is a municipality organized and existing under the provisions of Ind. Code 36-5-1;</w:t>
      </w:r>
    </w:p>
    <w:p w14:paraId="3EE4DF00" w14:textId="77777777" w:rsidR="00246E15" w:rsidRPr="00E165E5" w:rsidRDefault="00246E15" w:rsidP="00246E15">
      <w:pPr>
        <w:autoSpaceDE w:val="0"/>
        <w:autoSpaceDN w:val="0"/>
        <w:adjustRightInd w:val="0"/>
        <w:ind w:firstLine="720"/>
        <w:jc w:val="both"/>
        <w:rPr>
          <w:rFonts w:ascii="Palatino Linotype" w:hAnsi="Palatino Linotype"/>
        </w:rPr>
      </w:pPr>
    </w:p>
    <w:p w14:paraId="08A7197D" w14:textId="77777777" w:rsidR="00FF6FEC" w:rsidRDefault="00FF6FEC" w:rsidP="00246E15">
      <w:pPr>
        <w:autoSpaceDE w:val="0"/>
        <w:autoSpaceDN w:val="0"/>
        <w:adjustRightInd w:val="0"/>
        <w:ind w:firstLine="720"/>
        <w:jc w:val="both"/>
        <w:rPr>
          <w:rFonts w:ascii="Palatino Linotype" w:hAnsi="Palatino Linotype"/>
        </w:rPr>
      </w:pPr>
      <w:proofErr w:type="gramStart"/>
      <w:r w:rsidRPr="00E165E5">
        <w:rPr>
          <w:rFonts w:ascii="Palatino Linotype" w:hAnsi="Palatino Linotype"/>
        </w:rPr>
        <w:t>WHEREAS,</w:t>
      </w:r>
      <w:proofErr w:type="gramEnd"/>
      <w:r w:rsidRPr="00E165E5">
        <w:rPr>
          <w:rFonts w:ascii="Palatino Linotype" w:hAnsi="Palatino Linotype"/>
        </w:rPr>
        <w:t xml:space="preserve"> the Council President (the “Executive”) is the Executive of the Town;</w:t>
      </w:r>
    </w:p>
    <w:p w14:paraId="2016E6E6" w14:textId="77777777" w:rsidR="00246E15" w:rsidRPr="00E165E5" w:rsidRDefault="00246E15" w:rsidP="00246E15">
      <w:pPr>
        <w:autoSpaceDE w:val="0"/>
        <w:autoSpaceDN w:val="0"/>
        <w:adjustRightInd w:val="0"/>
        <w:ind w:firstLine="720"/>
        <w:jc w:val="both"/>
        <w:rPr>
          <w:rFonts w:ascii="Palatino Linotype" w:hAnsi="Palatino Linotype"/>
        </w:rPr>
      </w:pPr>
    </w:p>
    <w:p w14:paraId="0D8987C9" w14:textId="3614BFA2" w:rsidR="00FF6FEC" w:rsidRDefault="00FF6FEC" w:rsidP="00246E15">
      <w:pPr>
        <w:autoSpaceDE w:val="0"/>
        <w:autoSpaceDN w:val="0"/>
        <w:adjustRightInd w:val="0"/>
        <w:ind w:firstLine="720"/>
        <w:jc w:val="both"/>
        <w:rPr>
          <w:rFonts w:ascii="Palatino Linotype" w:hAnsi="Palatino Linotype"/>
        </w:rPr>
      </w:pPr>
      <w:proofErr w:type="gramStart"/>
      <w:r w:rsidRPr="00E165E5">
        <w:rPr>
          <w:rFonts w:ascii="Palatino Linotype" w:hAnsi="Palatino Linotype"/>
        </w:rPr>
        <w:t>WHEREAS,</w:t>
      </w:r>
      <w:proofErr w:type="gramEnd"/>
      <w:r w:rsidRPr="00E165E5">
        <w:rPr>
          <w:rFonts w:ascii="Palatino Linotype" w:hAnsi="Palatino Linotype"/>
        </w:rPr>
        <w:t xml:space="preserve"> the </w:t>
      </w:r>
      <w:r w:rsidR="00246E15">
        <w:rPr>
          <w:rFonts w:ascii="Palatino Linotype" w:hAnsi="Palatino Linotype"/>
        </w:rPr>
        <w:t>McCordsville</w:t>
      </w:r>
      <w:r w:rsidRPr="00E165E5">
        <w:rPr>
          <w:rFonts w:ascii="Palatino Linotype" w:hAnsi="Palatino Linotype"/>
        </w:rPr>
        <w:t xml:space="preserve"> Town Council (the “Council”) is the fiscal body of the Town;</w:t>
      </w:r>
    </w:p>
    <w:p w14:paraId="31D0BD42" w14:textId="77777777" w:rsidR="00246E15" w:rsidRDefault="00246E15" w:rsidP="00246E15">
      <w:pPr>
        <w:autoSpaceDE w:val="0"/>
        <w:autoSpaceDN w:val="0"/>
        <w:adjustRightInd w:val="0"/>
        <w:ind w:firstLine="720"/>
        <w:jc w:val="both"/>
        <w:rPr>
          <w:rFonts w:ascii="Palatino Linotype" w:hAnsi="Palatino Linotype"/>
        </w:rPr>
      </w:pPr>
    </w:p>
    <w:p w14:paraId="702AE669" w14:textId="090DE70E" w:rsidR="00FF6FEC" w:rsidRDefault="00FF6FEC" w:rsidP="00246E15">
      <w:pPr>
        <w:ind w:firstLine="720"/>
        <w:contextualSpacing/>
        <w:jc w:val="both"/>
        <w:textAlignment w:val="baseline"/>
        <w:rPr>
          <w:rFonts w:ascii="Palatino Linotype" w:hAnsi="Palatino Linotype"/>
        </w:rPr>
      </w:pPr>
      <w:proofErr w:type="gramStart"/>
      <w:r w:rsidRPr="00440A25">
        <w:rPr>
          <w:rFonts w:ascii="Palatino Linotype" w:hAnsi="Palatino Linotype"/>
        </w:rPr>
        <w:t>WHEREAS,</w:t>
      </w:r>
      <w:proofErr w:type="gramEnd"/>
      <w:r w:rsidRPr="00440A25">
        <w:rPr>
          <w:rFonts w:ascii="Palatino Linotype" w:hAnsi="Palatino Linotype"/>
        </w:rPr>
        <w:t xml:space="preserve"> the Town of </w:t>
      </w:r>
      <w:r w:rsidR="00246E15">
        <w:rPr>
          <w:rFonts w:ascii="Palatino Linotype" w:hAnsi="Palatino Linotype"/>
        </w:rPr>
        <w:t>McCordsville</w:t>
      </w:r>
      <w:r w:rsidRPr="00440A25">
        <w:rPr>
          <w:rFonts w:ascii="Palatino Linotype" w:hAnsi="Palatino Linotype"/>
        </w:rPr>
        <w:t xml:space="preserve"> (“Town”) maintains fees for various items charged by the Town of </w:t>
      </w:r>
      <w:r w:rsidR="00246E15">
        <w:rPr>
          <w:rFonts w:ascii="Palatino Linotype" w:hAnsi="Palatino Linotype"/>
        </w:rPr>
        <w:t>McCordsville</w:t>
      </w:r>
      <w:r w:rsidRPr="00440A25">
        <w:rPr>
          <w:rFonts w:ascii="Palatino Linotype" w:hAnsi="Palatino Linotype"/>
        </w:rPr>
        <w:t xml:space="preserve">; and </w:t>
      </w:r>
    </w:p>
    <w:p w14:paraId="0AD3B52A" w14:textId="77777777" w:rsidR="00246E15" w:rsidRDefault="00246E15" w:rsidP="00246E15">
      <w:pPr>
        <w:ind w:firstLine="720"/>
        <w:contextualSpacing/>
        <w:jc w:val="both"/>
        <w:textAlignment w:val="baseline"/>
        <w:rPr>
          <w:rFonts w:ascii="Palatino Linotype" w:hAnsi="Palatino Linotype"/>
        </w:rPr>
      </w:pPr>
    </w:p>
    <w:p w14:paraId="38D6336B" w14:textId="77777777" w:rsidR="00FF6FEC" w:rsidRDefault="00FF6FEC" w:rsidP="00246E15">
      <w:pPr>
        <w:spacing w:before="298"/>
        <w:ind w:firstLine="720"/>
        <w:contextualSpacing/>
        <w:jc w:val="both"/>
        <w:textAlignment w:val="baseline"/>
        <w:rPr>
          <w:rFonts w:ascii="Palatino Linotype" w:hAnsi="Palatino Linotype"/>
        </w:rPr>
      </w:pPr>
      <w:proofErr w:type="gramStart"/>
      <w:r w:rsidRPr="00440A25">
        <w:rPr>
          <w:rFonts w:ascii="Palatino Linotype" w:hAnsi="Palatino Linotype"/>
        </w:rPr>
        <w:t>WHEREAS</w:t>
      </w:r>
      <w:proofErr w:type="gramEnd"/>
      <w:r w:rsidRPr="00440A25">
        <w:rPr>
          <w:rFonts w:ascii="Palatino Linotype" w:hAnsi="Palatino Linotype"/>
        </w:rPr>
        <w:t xml:space="preserve">, the Town </w:t>
      </w:r>
      <w:r>
        <w:rPr>
          <w:rFonts w:ascii="Palatino Linotype" w:hAnsi="Palatino Linotype"/>
        </w:rPr>
        <w:t xml:space="preserve">has </w:t>
      </w:r>
      <w:r w:rsidRPr="00440A25">
        <w:rPr>
          <w:rFonts w:ascii="Palatino Linotype" w:hAnsi="Palatino Linotype"/>
        </w:rPr>
        <w:t>reviewed the existing fee schedule</w:t>
      </w:r>
      <w:r>
        <w:rPr>
          <w:rFonts w:ascii="Palatino Linotype" w:hAnsi="Palatino Linotype"/>
        </w:rPr>
        <w:t>s</w:t>
      </w:r>
      <w:r w:rsidRPr="00440A25">
        <w:rPr>
          <w:rFonts w:ascii="Palatino Linotype" w:hAnsi="Palatino Linotype"/>
        </w:rPr>
        <w:t xml:space="preserve"> and </w:t>
      </w:r>
      <w:r>
        <w:rPr>
          <w:rFonts w:ascii="Palatino Linotype" w:hAnsi="Palatino Linotype"/>
        </w:rPr>
        <w:t xml:space="preserve">determined that </w:t>
      </w:r>
      <w:r w:rsidRPr="00440A25">
        <w:rPr>
          <w:rFonts w:ascii="Palatino Linotype" w:hAnsi="Palatino Linotype"/>
        </w:rPr>
        <w:t xml:space="preserve">several amendments </w:t>
      </w:r>
      <w:r>
        <w:rPr>
          <w:rFonts w:ascii="Palatino Linotype" w:hAnsi="Palatino Linotype"/>
        </w:rPr>
        <w:t>are needed</w:t>
      </w:r>
      <w:r w:rsidRPr="00440A25">
        <w:rPr>
          <w:rFonts w:ascii="Palatino Linotype" w:hAnsi="Palatino Linotype"/>
        </w:rPr>
        <w:t xml:space="preserve">; and </w:t>
      </w:r>
    </w:p>
    <w:p w14:paraId="1DA85DED" w14:textId="77777777" w:rsidR="00246E15" w:rsidRDefault="00246E15" w:rsidP="00246E15">
      <w:pPr>
        <w:spacing w:before="298"/>
        <w:ind w:firstLine="720"/>
        <w:contextualSpacing/>
        <w:jc w:val="both"/>
        <w:textAlignment w:val="baseline"/>
        <w:rPr>
          <w:rFonts w:ascii="Palatino Linotype" w:hAnsi="Palatino Linotype"/>
        </w:rPr>
      </w:pPr>
    </w:p>
    <w:p w14:paraId="0C7F71A8" w14:textId="384FF893" w:rsidR="00FF6FEC" w:rsidRDefault="00FF6FEC" w:rsidP="00246E15">
      <w:pPr>
        <w:spacing w:before="298"/>
        <w:ind w:firstLine="720"/>
        <w:contextualSpacing/>
        <w:jc w:val="both"/>
        <w:textAlignment w:val="baseline"/>
        <w:rPr>
          <w:rFonts w:ascii="Palatino Linotype" w:hAnsi="Palatino Linotype"/>
        </w:rPr>
      </w:pPr>
      <w:proofErr w:type="gramStart"/>
      <w:r>
        <w:rPr>
          <w:rFonts w:ascii="Palatino Linotype" w:hAnsi="Palatino Linotype"/>
        </w:rPr>
        <w:t>WHEREAS,</w:t>
      </w:r>
      <w:proofErr w:type="gramEnd"/>
      <w:r>
        <w:rPr>
          <w:rFonts w:ascii="Palatino Linotype" w:hAnsi="Palatino Linotype"/>
        </w:rPr>
        <w:t xml:space="preserve"> the </w:t>
      </w:r>
      <w:r w:rsidRPr="00440A25">
        <w:rPr>
          <w:rFonts w:ascii="Palatino Linotype" w:hAnsi="Palatino Linotype"/>
        </w:rPr>
        <w:t xml:space="preserve">Council deems it appropriate at this time to revise and amend the fee schedule to be in effect </w:t>
      </w:r>
      <w:r w:rsidRPr="00371C34">
        <w:rPr>
          <w:rFonts w:ascii="Palatino Linotype" w:hAnsi="Palatino Linotype"/>
        </w:rPr>
        <w:t xml:space="preserve">beginning </w:t>
      </w:r>
      <w:r w:rsidR="0090701F">
        <w:rPr>
          <w:rFonts w:ascii="Palatino Linotype" w:hAnsi="Palatino Linotype"/>
        </w:rPr>
        <w:t xml:space="preserve">March </w:t>
      </w:r>
      <w:r w:rsidR="0006223F">
        <w:rPr>
          <w:rFonts w:ascii="Palatino Linotype" w:hAnsi="Palatino Linotype"/>
        </w:rPr>
        <w:t>20</w:t>
      </w:r>
      <w:r w:rsidRPr="00371C34">
        <w:rPr>
          <w:rFonts w:ascii="Palatino Linotype" w:hAnsi="Palatino Linotype"/>
        </w:rPr>
        <w:t>, 202</w:t>
      </w:r>
      <w:r w:rsidR="00246E15">
        <w:rPr>
          <w:rFonts w:ascii="Palatino Linotype" w:hAnsi="Palatino Linotype"/>
        </w:rPr>
        <w:t xml:space="preserve">5 for all fees other than building permit fees on new development, which will be in effect </w:t>
      </w:r>
      <w:r w:rsidR="0075096A">
        <w:rPr>
          <w:rFonts w:ascii="Palatino Linotype" w:hAnsi="Palatino Linotype"/>
        </w:rPr>
        <w:t>Ma</w:t>
      </w:r>
      <w:r w:rsidR="0090701F">
        <w:rPr>
          <w:rFonts w:ascii="Palatino Linotype" w:hAnsi="Palatino Linotype"/>
        </w:rPr>
        <w:t>y</w:t>
      </w:r>
      <w:r w:rsidR="00246E15">
        <w:rPr>
          <w:rFonts w:ascii="Palatino Linotype" w:hAnsi="Palatino Linotype"/>
        </w:rPr>
        <w:t xml:space="preserve"> </w:t>
      </w:r>
      <w:r w:rsidR="0090701F">
        <w:rPr>
          <w:rFonts w:ascii="Palatino Linotype" w:hAnsi="Palatino Linotype"/>
        </w:rPr>
        <w:t>20</w:t>
      </w:r>
      <w:r w:rsidR="00246E15">
        <w:rPr>
          <w:rFonts w:ascii="Palatino Linotype" w:hAnsi="Palatino Linotype"/>
        </w:rPr>
        <w:t>, 2025</w:t>
      </w:r>
      <w:r w:rsidRPr="00440A25">
        <w:rPr>
          <w:rFonts w:ascii="Palatino Linotype" w:hAnsi="Palatino Linotype"/>
        </w:rPr>
        <w:t xml:space="preserve">; and </w:t>
      </w:r>
    </w:p>
    <w:p w14:paraId="3B7A5B17" w14:textId="77777777" w:rsidR="00246E15" w:rsidRDefault="00246E15" w:rsidP="00246E15">
      <w:pPr>
        <w:spacing w:before="298"/>
        <w:ind w:firstLine="720"/>
        <w:contextualSpacing/>
        <w:jc w:val="both"/>
        <w:textAlignment w:val="baseline"/>
        <w:rPr>
          <w:rFonts w:ascii="Palatino Linotype" w:hAnsi="Palatino Linotype"/>
        </w:rPr>
      </w:pPr>
    </w:p>
    <w:p w14:paraId="1037EF15" w14:textId="06C72FFA" w:rsidR="00FF6FEC" w:rsidDel="00DF4EB8" w:rsidRDefault="00FF6FEC" w:rsidP="00246E15">
      <w:pPr>
        <w:spacing w:before="298"/>
        <w:ind w:firstLine="720"/>
        <w:contextualSpacing/>
        <w:jc w:val="both"/>
        <w:textAlignment w:val="baseline"/>
        <w:rPr>
          <w:del w:id="2" w:author="Ryan Crum" w:date="2025-03-06T12:44:00Z" w16du:dateUtc="2025-03-06T17:44:00Z"/>
          <w:rFonts w:ascii="Palatino Linotype" w:hAnsi="Palatino Linotype"/>
        </w:rPr>
      </w:pPr>
      <w:del w:id="3" w:author="Ryan Crum" w:date="2025-03-06T12:44:00Z" w16du:dateUtc="2025-03-06T17:44:00Z">
        <w:r w:rsidRPr="00440A25" w:rsidDel="00DF4EB8">
          <w:rPr>
            <w:rFonts w:ascii="Palatino Linotype" w:hAnsi="Palatino Linotype"/>
          </w:rPr>
          <w:delText xml:space="preserve">WHEREAS, consolidation of fees into a fee schedule is in the best interest of the Town and the citizens of the Town of </w:delText>
        </w:r>
        <w:r w:rsidR="00246E15" w:rsidDel="00DF4EB8">
          <w:rPr>
            <w:rFonts w:ascii="Palatino Linotype" w:hAnsi="Palatino Linotype"/>
          </w:rPr>
          <w:delText>McCordsville</w:delText>
        </w:r>
        <w:r w:rsidRPr="00440A25" w:rsidDel="00DF4EB8">
          <w:rPr>
            <w:rFonts w:ascii="Palatino Linotype" w:hAnsi="Palatino Linotype"/>
          </w:rPr>
          <w:delText xml:space="preserve">; and </w:delText>
        </w:r>
      </w:del>
    </w:p>
    <w:p w14:paraId="493D76B0" w14:textId="77777777" w:rsidR="00246E15" w:rsidRDefault="00246E15" w:rsidP="00246E15">
      <w:pPr>
        <w:spacing w:before="298"/>
        <w:ind w:firstLine="720"/>
        <w:contextualSpacing/>
        <w:jc w:val="both"/>
        <w:textAlignment w:val="baseline"/>
        <w:rPr>
          <w:rFonts w:ascii="Palatino Linotype" w:hAnsi="Palatino Linotype"/>
        </w:rPr>
      </w:pPr>
    </w:p>
    <w:p w14:paraId="4CDBC32F" w14:textId="30709167" w:rsidR="00FF6FEC" w:rsidRDefault="00FF6FEC" w:rsidP="00246E15">
      <w:pPr>
        <w:spacing w:before="298"/>
        <w:ind w:firstLine="720"/>
        <w:contextualSpacing/>
        <w:jc w:val="both"/>
        <w:textAlignment w:val="baseline"/>
        <w:rPr>
          <w:rFonts w:ascii="Palatino Linotype" w:hAnsi="Palatino Linotype"/>
        </w:rPr>
      </w:pPr>
      <w:r w:rsidRPr="00440A25">
        <w:rPr>
          <w:rFonts w:ascii="Palatino Linotype" w:hAnsi="Palatino Linotype"/>
        </w:rPr>
        <w:t>WHEREAS, Exhibit A, attached hereto and incorporated herein, represents the 202</w:t>
      </w:r>
      <w:r w:rsidR="00246E15">
        <w:rPr>
          <w:rFonts w:ascii="Palatino Linotype" w:hAnsi="Palatino Linotype"/>
        </w:rPr>
        <w:t>5</w:t>
      </w:r>
      <w:r w:rsidRPr="00440A25">
        <w:rPr>
          <w:rFonts w:ascii="Palatino Linotype" w:hAnsi="Palatino Linotype"/>
        </w:rPr>
        <w:t xml:space="preserve"> Town of </w:t>
      </w:r>
      <w:r w:rsidR="00246E15">
        <w:rPr>
          <w:rFonts w:ascii="Palatino Linotype" w:hAnsi="Palatino Linotype"/>
        </w:rPr>
        <w:t>McCordsville</w:t>
      </w:r>
      <w:r w:rsidRPr="00440A25">
        <w:rPr>
          <w:rFonts w:ascii="Palatino Linotype" w:hAnsi="Palatino Linotype"/>
        </w:rPr>
        <w:t xml:space="preserve"> Fee Schedule. </w:t>
      </w:r>
    </w:p>
    <w:p w14:paraId="3784D05A" w14:textId="77777777" w:rsidR="00246E15" w:rsidRDefault="00246E15" w:rsidP="00246E15">
      <w:pPr>
        <w:spacing w:before="298"/>
        <w:ind w:firstLine="720"/>
        <w:contextualSpacing/>
        <w:jc w:val="both"/>
        <w:textAlignment w:val="baseline"/>
        <w:rPr>
          <w:rFonts w:ascii="Palatino Linotype" w:hAnsi="Palatino Linotype"/>
        </w:rPr>
      </w:pPr>
    </w:p>
    <w:p w14:paraId="25DBB1A6" w14:textId="3A499EFF" w:rsidR="00FF6FEC" w:rsidRDefault="00FF6FEC" w:rsidP="00246E15">
      <w:pPr>
        <w:spacing w:before="298"/>
        <w:ind w:firstLine="720"/>
        <w:contextualSpacing/>
        <w:jc w:val="both"/>
        <w:textAlignment w:val="baseline"/>
        <w:rPr>
          <w:rFonts w:ascii="Palatino Linotype" w:hAnsi="Palatino Linotype"/>
        </w:rPr>
      </w:pPr>
      <w:r w:rsidRPr="00440A25">
        <w:rPr>
          <w:rFonts w:ascii="Palatino Linotype" w:hAnsi="Palatino Linotype"/>
        </w:rPr>
        <w:t xml:space="preserve">NOW, THEREFORE, be it ordained by the Town Council of the Town of </w:t>
      </w:r>
      <w:r w:rsidR="00246E15">
        <w:rPr>
          <w:rFonts w:ascii="Palatino Linotype" w:hAnsi="Palatino Linotype"/>
        </w:rPr>
        <w:t>McCordsville</w:t>
      </w:r>
      <w:r w:rsidRPr="00440A25">
        <w:rPr>
          <w:rFonts w:ascii="Palatino Linotype" w:hAnsi="Palatino Linotype"/>
        </w:rPr>
        <w:t xml:space="preserve">, Indiana: </w:t>
      </w:r>
    </w:p>
    <w:p w14:paraId="75638488" w14:textId="77777777" w:rsidR="00246E15" w:rsidRDefault="00246E15" w:rsidP="00246E15">
      <w:pPr>
        <w:spacing w:before="298"/>
        <w:ind w:firstLine="720"/>
        <w:contextualSpacing/>
        <w:jc w:val="both"/>
        <w:textAlignment w:val="baseline"/>
        <w:rPr>
          <w:rFonts w:ascii="Palatino Linotype" w:hAnsi="Palatino Linotype"/>
        </w:rPr>
      </w:pPr>
    </w:p>
    <w:p w14:paraId="783B0365" w14:textId="07EB2E52" w:rsidR="00FF6FEC" w:rsidRDefault="00FF6FEC" w:rsidP="00246E15">
      <w:pPr>
        <w:spacing w:before="298"/>
        <w:ind w:firstLine="720"/>
        <w:contextualSpacing/>
        <w:jc w:val="both"/>
        <w:textAlignment w:val="baseline"/>
        <w:rPr>
          <w:rFonts w:ascii="Palatino Linotype" w:hAnsi="Palatino Linotype"/>
        </w:rPr>
      </w:pPr>
      <w:r w:rsidRPr="00440A25">
        <w:rPr>
          <w:rFonts w:ascii="Palatino Linotype" w:hAnsi="Palatino Linotype"/>
        </w:rPr>
        <w:t>Section 1: The 202</w:t>
      </w:r>
      <w:r w:rsidR="00246E15">
        <w:rPr>
          <w:rFonts w:ascii="Palatino Linotype" w:hAnsi="Palatino Linotype"/>
        </w:rPr>
        <w:t>5</w:t>
      </w:r>
      <w:r w:rsidRPr="00440A25">
        <w:rPr>
          <w:rFonts w:ascii="Palatino Linotype" w:hAnsi="Palatino Linotype"/>
        </w:rPr>
        <w:t xml:space="preserve"> Town of </w:t>
      </w:r>
      <w:r w:rsidR="00246E15">
        <w:rPr>
          <w:rFonts w:ascii="Palatino Linotype" w:hAnsi="Palatino Linotype"/>
        </w:rPr>
        <w:t>McCordsville</w:t>
      </w:r>
      <w:r w:rsidRPr="00440A25">
        <w:rPr>
          <w:rFonts w:ascii="Palatino Linotype" w:hAnsi="Palatino Linotype"/>
        </w:rPr>
        <w:t xml:space="preserve"> Fee Schedule, attached hereto as Exhibit A and incorporated herein, is hereby adopted. </w:t>
      </w:r>
    </w:p>
    <w:p w14:paraId="564A075C" w14:textId="77777777" w:rsidR="00246E15" w:rsidRDefault="00246E15" w:rsidP="00246E15">
      <w:pPr>
        <w:spacing w:before="298"/>
        <w:ind w:firstLine="720"/>
        <w:contextualSpacing/>
        <w:jc w:val="both"/>
        <w:textAlignment w:val="baseline"/>
        <w:rPr>
          <w:rFonts w:ascii="Palatino Linotype" w:hAnsi="Palatino Linotype"/>
        </w:rPr>
      </w:pPr>
    </w:p>
    <w:p w14:paraId="0AFE2E95" w14:textId="2A8F9A33" w:rsidR="00FF6FEC" w:rsidRDefault="00FF6FEC" w:rsidP="00246E15">
      <w:pPr>
        <w:spacing w:before="298"/>
        <w:ind w:firstLine="720"/>
        <w:contextualSpacing/>
        <w:jc w:val="both"/>
        <w:textAlignment w:val="baseline"/>
        <w:rPr>
          <w:rFonts w:ascii="Palatino Linotype" w:hAnsi="Palatino Linotype"/>
        </w:rPr>
      </w:pPr>
      <w:r w:rsidRPr="00440A25">
        <w:rPr>
          <w:rFonts w:ascii="Palatino Linotype" w:hAnsi="Palatino Linotype"/>
        </w:rPr>
        <w:t xml:space="preserve">Section 2: Any existing Ordinances, or portions thereof, conflicting with the </w:t>
      </w:r>
      <w:r w:rsidR="0006223F">
        <w:rPr>
          <w:rFonts w:ascii="Palatino Linotype" w:hAnsi="Palatino Linotype"/>
        </w:rPr>
        <w:t xml:space="preserve">fees identified in Exhibit </w:t>
      </w:r>
      <w:proofErr w:type="gramStart"/>
      <w:r w:rsidR="0006223F">
        <w:rPr>
          <w:rFonts w:ascii="Palatino Linotype" w:hAnsi="Palatino Linotype"/>
        </w:rPr>
        <w:t>A</w:t>
      </w:r>
      <w:r w:rsidRPr="00440A25">
        <w:rPr>
          <w:rFonts w:ascii="Palatino Linotype" w:hAnsi="Palatino Linotype"/>
        </w:rPr>
        <w:t xml:space="preserve"> are</w:t>
      </w:r>
      <w:proofErr w:type="gramEnd"/>
      <w:r w:rsidRPr="00440A25">
        <w:rPr>
          <w:rFonts w:ascii="Palatino Linotype" w:hAnsi="Palatino Linotype"/>
        </w:rPr>
        <w:t xml:space="preserve"> hereby repealed. </w:t>
      </w:r>
    </w:p>
    <w:p w14:paraId="521CF309" w14:textId="77777777" w:rsidR="0006223F" w:rsidRDefault="0006223F" w:rsidP="00246E15">
      <w:pPr>
        <w:spacing w:before="298"/>
        <w:ind w:firstLine="720"/>
        <w:contextualSpacing/>
        <w:jc w:val="both"/>
        <w:textAlignment w:val="baseline"/>
        <w:rPr>
          <w:rFonts w:ascii="Palatino Linotype" w:hAnsi="Palatino Linotype"/>
        </w:rPr>
      </w:pPr>
    </w:p>
    <w:p w14:paraId="300174F1" w14:textId="6226EEDD" w:rsidR="0006223F" w:rsidRDefault="0006223F" w:rsidP="00246E15">
      <w:pPr>
        <w:spacing w:before="298"/>
        <w:ind w:firstLine="720"/>
        <w:contextualSpacing/>
        <w:jc w:val="both"/>
        <w:textAlignment w:val="baseline"/>
        <w:rPr>
          <w:rFonts w:ascii="Palatino Linotype" w:hAnsi="Palatino Linotype"/>
        </w:rPr>
      </w:pPr>
      <w:r>
        <w:rPr>
          <w:rFonts w:ascii="Palatino Linotype" w:hAnsi="Palatino Linotype"/>
        </w:rPr>
        <w:lastRenderedPageBreak/>
        <w:t xml:space="preserve">Section 3: Any fees not specifically identified in Exhibit A, including but not limited to any trash collection, stormwater, </w:t>
      </w:r>
      <w:r w:rsidR="006B3877">
        <w:rPr>
          <w:rFonts w:ascii="Palatino Linotype" w:hAnsi="Palatino Linotype"/>
        </w:rPr>
        <w:t xml:space="preserve">sewer, </w:t>
      </w:r>
      <w:r>
        <w:rPr>
          <w:rFonts w:ascii="Palatino Linotype" w:hAnsi="Palatino Linotype"/>
        </w:rPr>
        <w:t>and/or impact fees, shall remain in effect.</w:t>
      </w:r>
    </w:p>
    <w:p w14:paraId="0E60117A" w14:textId="77777777" w:rsidR="0075096A" w:rsidRDefault="0075096A" w:rsidP="00246E15">
      <w:pPr>
        <w:spacing w:before="298"/>
        <w:ind w:firstLine="720"/>
        <w:contextualSpacing/>
        <w:jc w:val="both"/>
        <w:textAlignment w:val="baseline"/>
        <w:rPr>
          <w:rFonts w:ascii="Palatino Linotype" w:hAnsi="Palatino Linotype"/>
        </w:rPr>
      </w:pPr>
    </w:p>
    <w:p w14:paraId="544DCB64" w14:textId="3BCE37D8" w:rsidR="00FF6FEC" w:rsidRDefault="00FF6FEC" w:rsidP="00246E15">
      <w:pPr>
        <w:spacing w:before="298"/>
        <w:ind w:firstLine="720"/>
        <w:contextualSpacing/>
        <w:jc w:val="both"/>
        <w:textAlignment w:val="baseline"/>
        <w:rPr>
          <w:rFonts w:ascii="Palatino Linotype" w:hAnsi="Palatino Linotype"/>
        </w:rPr>
      </w:pPr>
      <w:r w:rsidRPr="0006223F">
        <w:rPr>
          <w:rFonts w:ascii="Palatino Linotype" w:hAnsi="Palatino Linotype"/>
        </w:rPr>
        <w:t xml:space="preserve">Section </w:t>
      </w:r>
      <w:r w:rsidR="0006223F" w:rsidRPr="0006223F">
        <w:rPr>
          <w:rFonts w:ascii="Palatino Linotype" w:hAnsi="Palatino Linotype"/>
        </w:rPr>
        <w:t>4</w:t>
      </w:r>
      <w:r w:rsidRPr="0006223F">
        <w:rPr>
          <w:rFonts w:ascii="Palatino Linotype" w:hAnsi="Palatino Linotype"/>
        </w:rPr>
        <w:t xml:space="preserve">: </w:t>
      </w:r>
      <w:r w:rsidR="0075096A" w:rsidRPr="0006223F">
        <w:rPr>
          <w:rFonts w:ascii="Palatino Linotype" w:hAnsi="Palatino Linotype"/>
        </w:rPr>
        <w:t>The Town Manager and/or any director of a department shall have the authority to waive a fee should the application be filed by a governmental agency.</w:t>
      </w:r>
      <w:r w:rsidR="0075096A">
        <w:rPr>
          <w:rFonts w:ascii="Palatino Linotype" w:hAnsi="Palatino Linotype"/>
        </w:rPr>
        <w:t xml:space="preserve"> </w:t>
      </w:r>
    </w:p>
    <w:p w14:paraId="581D7739" w14:textId="77777777" w:rsidR="00246E15" w:rsidRDefault="00246E15" w:rsidP="00246E15">
      <w:pPr>
        <w:spacing w:before="298"/>
        <w:ind w:firstLine="720"/>
        <w:contextualSpacing/>
        <w:jc w:val="both"/>
        <w:textAlignment w:val="baseline"/>
        <w:rPr>
          <w:rFonts w:ascii="Palatino Linotype" w:hAnsi="Palatino Linotype"/>
        </w:rPr>
      </w:pPr>
    </w:p>
    <w:p w14:paraId="47809D2F" w14:textId="3CC770F0" w:rsidR="00FF6FEC" w:rsidRDefault="00FF6FEC" w:rsidP="00246E15">
      <w:pPr>
        <w:spacing w:before="298"/>
        <w:ind w:firstLine="720"/>
        <w:contextualSpacing/>
        <w:jc w:val="both"/>
        <w:textAlignment w:val="baseline"/>
        <w:rPr>
          <w:rFonts w:ascii="Palatino Linotype" w:hAnsi="Palatino Linotype"/>
        </w:rPr>
      </w:pPr>
      <w:r w:rsidRPr="00440A25">
        <w:rPr>
          <w:rFonts w:ascii="Palatino Linotype" w:hAnsi="Palatino Linotype"/>
        </w:rPr>
        <w:t xml:space="preserve">Section </w:t>
      </w:r>
      <w:r w:rsidR="0006223F">
        <w:rPr>
          <w:rFonts w:ascii="Palatino Linotype" w:hAnsi="Palatino Linotype"/>
        </w:rPr>
        <w:t>5</w:t>
      </w:r>
      <w:r w:rsidRPr="00440A25">
        <w:rPr>
          <w:rFonts w:ascii="Palatino Linotype" w:hAnsi="Palatino Linotype"/>
        </w:rPr>
        <w:t>: The attached 202</w:t>
      </w:r>
      <w:r w:rsidR="00246E15">
        <w:rPr>
          <w:rFonts w:ascii="Palatino Linotype" w:hAnsi="Palatino Linotype"/>
        </w:rPr>
        <w:t>5</w:t>
      </w:r>
      <w:r w:rsidRPr="00440A25">
        <w:rPr>
          <w:rFonts w:ascii="Palatino Linotype" w:hAnsi="Palatino Linotype"/>
        </w:rPr>
        <w:t xml:space="preserve"> Town of </w:t>
      </w:r>
      <w:r w:rsidR="00246E15">
        <w:rPr>
          <w:rFonts w:ascii="Palatino Linotype" w:hAnsi="Palatino Linotype"/>
        </w:rPr>
        <w:t>McCordsville</w:t>
      </w:r>
      <w:r w:rsidRPr="00440A25">
        <w:rPr>
          <w:rFonts w:ascii="Palatino Linotype" w:hAnsi="Palatino Linotype"/>
        </w:rPr>
        <w:t xml:space="preserve"> Fee Schedule may be amended throughout the year, as determined to be appropriate by the Town, to reflect any changes in the fees referenced therein or to include additional fees currently not listed in the fee schedule. </w:t>
      </w:r>
    </w:p>
    <w:p w14:paraId="23F390D2" w14:textId="77777777" w:rsidR="00246E15" w:rsidRDefault="00246E15" w:rsidP="00246E15">
      <w:pPr>
        <w:spacing w:before="298"/>
        <w:ind w:firstLine="720"/>
        <w:contextualSpacing/>
        <w:jc w:val="both"/>
        <w:textAlignment w:val="baseline"/>
        <w:rPr>
          <w:rFonts w:ascii="Palatino Linotype" w:hAnsi="Palatino Linotype"/>
        </w:rPr>
      </w:pPr>
    </w:p>
    <w:p w14:paraId="2C1AF675" w14:textId="6C16AC29" w:rsidR="00FF6FEC" w:rsidRDefault="00FF6FEC" w:rsidP="00246E15">
      <w:pPr>
        <w:spacing w:before="298"/>
        <w:ind w:firstLine="720"/>
        <w:contextualSpacing/>
        <w:jc w:val="both"/>
        <w:textAlignment w:val="baseline"/>
        <w:rPr>
          <w:rFonts w:ascii="Palatino Linotype" w:hAnsi="Palatino Linotype"/>
        </w:rPr>
      </w:pPr>
      <w:r w:rsidRPr="00440A25">
        <w:rPr>
          <w:rFonts w:ascii="Palatino Linotype" w:hAnsi="Palatino Linotype"/>
        </w:rPr>
        <w:t xml:space="preserve">Section </w:t>
      </w:r>
      <w:r w:rsidR="0006223F">
        <w:rPr>
          <w:rFonts w:ascii="Palatino Linotype" w:hAnsi="Palatino Linotype"/>
        </w:rPr>
        <w:t>6</w:t>
      </w:r>
      <w:r w:rsidRPr="00440A25">
        <w:rPr>
          <w:rFonts w:ascii="Palatino Linotype" w:hAnsi="Palatino Linotype"/>
        </w:rPr>
        <w:t xml:space="preserve">: This Ordinance shall be in full force and effect beginning </w:t>
      </w:r>
      <w:r w:rsidR="0090701F">
        <w:rPr>
          <w:rFonts w:ascii="Palatino Linotype" w:hAnsi="Palatino Linotype"/>
        </w:rPr>
        <w:t xml:space="preserve">March </w:t>
      </w:r>
      <w:r w:rsidR="0006223F">
        <w:rPr>
          <w:rFonts w:ascii="Palatino Linotype" w:hAnsi="Palatino Linotype"/>
        </w:rPr>
        <w:t>20</w:t>
      </w:r>
      <w:r w:rsidRPr="00440A25">
        <w:rPr>
          <w:rFonts w:ascii="Palatino Linotype" w:hAnsi="Palatino Linotype"/>
        </w:rPr>
        <w:t>, 202</w:t>
      </w:r>
      <w:r w:rsidR="00246E15">
        <w:rPr>
          <w:rFonts w:ascii="Palatino Linotype" w:hAnsi="Palatino Linotype"/>
        </w:rPr>
        <w:t>5</w:t>
      </w:r>
      <w:r w:rsidRPr="00440A25">
        <w:rPr>
          <w:rFonts w:ascii="Palatino Linotype" w:hAnsi="Palatino Linotype"/>
        </w:rPr>
        <w:t>.</w:t>
      </w:r>
    </w:p>
    <w:p w14:paraId="420CC820" w14:textId="77777777" w:rsidR="00246E15" w:rsidRDefault="00246E15" w:rsidP="00246E15">
      <w:pPr>
        <w:spacing w:before="298"/>
        <w:ind w:firstLine="720"/>
        <w:contextualSpacing/>
        <w:jc w:val="both"/>
        <w:textAlignment w:val="baseline"/>
        <w:rPr>
          <w:rFonts w:ascii="Palatino Linotype" w:hAnsi="Palatino Linotype"/>
        </w:rPr>
      </w:pPr>
    </w:p>
    <w:p w14:paraId="14F5860A" w14:textId="77777777" w:rsidR="00246E15" w:rsidRDefault="00246E15" w:rsidP="00246E15">
      <w:pPr>
        <w:spacing w:before="298"/>
        <w:ind w:firstLine="720"/>
        <w:contextualSpacing/>
        <w:jc w:val="both"/>
        <w:textAlignment w:val="baseline"/>
        <w:rPr>
          <w:rFonts w:ascii="Palatino Linotype" w:hAnsi="Palatino Linotype"/>
        </w:rPr>
      </w:pPr>
    </w:p>
    <w:p w14:paraId="406B1F38" w14:textId="77777777" w:rsidR="00246E15" w:rsidRDefault="00246E15" w:rsidP="00246E15">
      <w:pPr>
        <w:spacing w:before="298"/>
        <w:ind w:firstLine="720"/>
        <w:contextualSpacing/>
        <w:jc w:val="both"/>
        <w:textAlignment w:val="baseline"/>
        <w:rPr>
          <w:rFonts w:ascii="Palatino Linotype" w:hAnsi="Palatino Linotype"/>
        </w:rPr>
      </w:pPr>
    </w:p>
    <w:p w14:paraId="6453F5DD" w14:textId="77777777" w:rsidR="00246E15" w:rsidRDefault="00246E15" w:rsidP="00246E15">
      <w:pPr>
        <w:spacing w:before="298"/>
        <w:ind w:firstLine="720"/>
        <w:contextualSpacing/>
        <w:jc w:val="both"/>
        <w:textAlignment w:val="baseline"/>
        <w:rPr>
          <w:rFonts w:ascii="Palatino Linotype" w:hAnsi="Palatino Linotype"/>
        </w:rPr>
      </w:pPr>
    </w:p>
    <w:p w14:paraId="5EC7DF99" w14:textId="77777777" w:rsidR="00246E15" w:rsidRDefault="00246E15" w:rsidP="00246E15">
      <w:pPr>
        <w:spacing w:before="298"/>
        <w:ind w:firstLine="720"/>
        <w:contextualSpacing/>
        <w:jc w:val="both"/>
        <w:textAlignment w:val="baseline"/>
        <w:rPr>
          <w:rFonts w:ascii="Palatino Linotype" w:hAnsi="Palatino Linotype"/>
        </w:rPr>
      </w:pPr>
    </w:p>
    <w:p w14:paraId="216DACF0" w14:textId="77777777" w:rsidR="00FF6FEC" w:rsidRPr="00440A25" w:rsidRDefault="00FF6FEC" w:rsidP="00FF6FEC">
      <w:pPr>
        <w:spacing w:before="298" w:line="480" w:lineRule="auto"/>
        <w:contextualSpacing/>
        <w:jc w:val="center"/>
        <w:textAlignment w:val="baseline"/>
        <w:rPr>
          <w:rFonts w:ascii="Palatino Linotype" w:hAnsi="Palatino Linotype"/>
        </w:rPr>
      </w:pPr>
      <w:r>
        <w:rPr>
          <w:rFonts w:ascii="Palatino Linotype" w:hAnsi="Palatino Linotype"/>
        </w:rPr>
        <w:t>[The remainder of this page is intentionally blank.]</w:t>
      </w:r>
    </w:p>
    <w:p w14:paraId="07904324" w14:textId="77777777" w:rsidR="00FF6FEC" w:rsidRDefault="00FF6FEC" w:rsidP="00FF6FEC">
      <w:pPr>
        <w:spacing w:after="160" w:line="259" w:lineRule="auto"/>
        <w:rPr>
          <w:rFonts w:ascii="Palatino Linotype" w:hAnsi="Palatino Linotype"/>
        </w:rPr>
      </w:pPr>
      <w:r>
        <w:rPr>
          <w:rFonts w:ascii="Palatino Linotype" w:hAnsi="Palatino Linotype"/>
        </w:rPr>
        <w:br w:type="page"/>
      </w:r>
    </w:p>
    <w:p w14:paraId="78EB14E7" w14:textId="1F732898" w:rsidR="00246E15" w:rsidRPr="001E4C3C" w:rsidRDefault="00246E15" w:rsidP="00246E15">
      <w:pPr>
        <w:jc w:val="both"/>
        <w:rPr>
          <w:rFonts w:ascii="Palatino Linotype" w:hAnsi="Palatino Linotype"/>
          <w:color w:val="000000"/>
        </w:rPr>
      </w:pPr>
      <w:r w:rsidRPr="009B6B2D">
        <w:rPr>
          <w:rFonts w:ascii="Palatino Linotype" w:hAnsi="Palatino Linotype"/>
          <w:color w:val="000000"/>
        </w:rPr>
        <w:lastRenderedPageBreak/>
        <w:t xml:space="preserve">ADOPTED BY THE COUNCIL OF THE TOWN OF MCCORDSVILLE, </w:t>
      </w:r>
      <w:proofErr w:type="gramStart"/>
      <w:r w:rsidRPr="009B6B2D">
        <w:rPr>
          <w:rFonts w:ascii="Palatino Linotype" w:hAnsi="Palatino Linotype"/>
          <w:color w:val="000000"/>
        </w:rPr>
        <w:t>INDIANA</w:t>
      </w:r>
      <w:bookmarkStart w:id="4" w:name="_DV_M42"/>
      <w:bookmarkEnd w:id="4"/>
      <w:proofErr w:type="gramEnd"/>
      <w:r w:rsidRPr="009B6B2D">
        <w:rPr>
          <w:rFonts w:ascii="Palatino Linotype" w:hAnsi="Palatino Linotype"/>
          <w:color w:val="000000"/>
        </w:rPr>
        <w:t xml:space="preserve"> this _____ day of _______________, 202</w:t>
      </w:r>
      <w:r w:rsidR="008D19ED">
        <w:rPr>
          <w:rFonts w:ascii="Palatino Linotype" w:hAnsi="Palatino Linotype"/>
          <w:color w:val="000000"/>
        </w:rPr>
        <w:t>5</w:t>
      </w:r>
      <w:r w:rsidRPr="009B6B2D">
        <w:rPr>
          <w:rFonts w:ascii="Palatino Linotype" w:hAnsi="Palatino Linotype"/>
          <w:color w:val="000000"/>
        </w:rPr>
        <w:t>.</w:t>
      </w:r>
    </w:p>
    <w:p w14:paraId="6D8DE318" w14:textId="77777777" w:rsidR="00246E15" w:rsidRPr="009B6B2D" w:rsidRDefault="00246E15" w:rsidP="00246E15">
      <w:pPr>
        <w:spacing w:line="360" w:lineRule="auto"/>
        <w:rPr>
          <w:rFonts w:ascii="Palatino Linotype" w:hAnsi="Palatino Linotype"/>
          <w:color w:val="000000"/>
        </w:rPr>
      </w:pPr>
    </w:p>
    <w:p w14:paraId="774DEF40" w14:textId="77777777" w:rsidR="00246E15" w:rsidRPr="009B6B2D" w:rsidRDefault="00246E15" w:rsidP="00246E15">
      <w:pPr>
        <w:jc w:val="center"/>
        <w:rPr>
          <w:rFonts w:ascii="Palatino Linotype" w:hAnsi="Palatino Linotype"/>
          <w:b/>
        </w:rPr>
      </w:pPr>
      <w:bookmarkStart w:id="5" w:name="_DV_M43"/>
      <w:bookmarkEnd w:id="5"/>
      <w:r w:rsidRPr="009B6B2D">
        <w:rPr>
          <w:rFonts w:ascii="Palatino Linotype" w:hAnsi="Palatino Linotype"/>
          <w:b/>
        </w:rPr>
        <w:t>MCCORDSVILLE TOWN COUNCIL</w:t>
      </w:r>
    </w:p>
    <w:p w14:paraId="03E05ADF" w14:textId="77777777" w:rsidR="00246E15" w:rsidRPr="009B6B2D" w:rsidRDefault="00246E15" w:rsidP="00246E15">
      <w:pPr>
        <w:jc w:val="center"/>
        <w:rPr>
          <w:rFonts w:ascii="Palatino Linotype" w:hAnsi="Palatino Linotype"/>
        </w:rPr>
      </w:pPr>
    </w:p>
    <w:p w14:paraId="510AD0C9" w14:textId="77777777" w:rsidR="00246E15" w:rsidRPr="009B6B2D" w:rsidRDefault="00246E15" w:rsidP="00246E15">
      <w:pPr>
        <w:rPr>
          <w:rFonts w:ascii="Palatino Linotype" w:hAnsi="Palatino Linotype"/>
        </w:rPr>
      </w:pPr>
      <w:r w:rsidRPr="009B6B2D">
        <w:rPr>
          <w:rFonts w:ascii="Palatino Linotype" w:hAnsi="Palatino Linotype"/>
          <w:b/>
        </w:rPr>
        <w:tab/>
      </w:r>
      <w:r w:rsidRPr="009B6B2D">
        <w:rPr>
          <w:rFonts w:ascii="Palatino Linotype" w:hAnsi="Palatino Linotype"/>
          <w:u w:val="single"/>
        </w:rPr>
        <w:t>FOR:</w:t>
      </w:r>
      <w:r w:rsidRPr="009B6B2D">
        <w:rPr>
          <w:rFonts w:ascii="Palatino Linotype" w:hAnsi="Palatino Linotype"/>
        </w:rPr>
        <w:tab/>
      </w:r>
      <w:r w:rsidRPr="009B6B2D">
        <w:rPr>
          <w:rFonts w:ascii="Palatino Linotype" w:hAnsi="Palatino Linotype"/>
        </w:rPr>
        <w:tab/>
      </w:r>
      <w:r w:rsidRPr="009B6B2D">
        <w:rPr>
          <w:rFonts w:ascii="Palatino Linotype" w:hAnsi="Palatino Linotype"/>
        </w:rPr>
        <w:tab/>
      </w:r>
      <w:r w:rsidRPr="009B6B2D">
        <w:rPr>
          <w:rFonts w:ascii="Palatino Linotype" w:hAnsi="Palatino Linotype"/>
        </w:rPr>
        <w:tab/>
      </w:r>
      <w:r w:rsidRPr="009B6B2D">
        <w:rPr>
          <w:rFonts w:ascii="Palatino Linotype" w:hAnsi="Palatino Linotype"/>
        </w:rPr>
        <w:tab/>
      </w:r>
      <w:r w:rsidRPr="009B6B2D">
        <w:rPr>
          <w:rFonts w:ascii="Palatino Linotype" w:hAnsi="Palatino Linotype"/>
        </w:rPr>
        <w:tab/>
      </w:r>
      <w:r w:rsidRPr="009B6B2D">
        <w:rPr>
          <w:rFonts w:ascii="Palatino Linotype" w:hAnsi="Palatino Linotype"/>
        </w:rPr>
        <w:tab/>
        <w:t xml:space="preserve">              </w:t>
      </w:r>
      <w:r w:rsidRPr="009B6B2D">
        <w:rPr>
          <w:rFonts w:ascii="Palatino Linotype" w:hAnsi="Palatino Linotype"/>
          <w:u w:val="single"/>
        </w:rPr>
        <w:t>AGAINST:</w:t>
      </w:r>
    </w:p>
    <w:p w14:paraId="26F89C91" w14:textId="77777777" w:rsidR="00246E15" w:rsidRPr="009B6B2D" w:rsidRDefault="00246E15" w:rsidP="00246E15">
      <w:pPr>
        <w:rPr>
          <w:rFonts w:ascii="Palatino Linotype" w:hAnsi="Palatino Linotype"/>
          <w:u w:val="single"/>
        </w:rPr>
      </w:pPr>
    </w:p>
    <w:p w14:paraId="2A9B2F95" w14:textId="77777777" w:rsidR="00246E15" w:rsidRPr="009B6B2D" w:rsidRDefault="00246E15" w:rsidP="00246E15">
      <w:pPr>
        <w:tabs>
          <w:tab w:val="left" w:pos="3600"/>
          <w:tab w:val="left" w:pos="3960"/>
          <w:tab w:val="left" w:pos="5760"/>
        </w:tabs>
        <w:rPr>
          <w:rFonts w:ascii="Palatino Linotype" w:hAnsi="Palatino Linotype"/>
          <w:u w:val="single"/>
        </w:rPr>
      </w:pPr>
      <w:r w:rsidRPr="009B6B2D">
        <w:rPr>
          <w:rFonts w:ascii="Palatino Linotype" w:hAnsi="Palatino Linotype"/>
          <w:u w:val="single"/>
        </w:rPr>
        <w:tab/>
      </w:r>
      <w:r w:rsidRPr="009B6B2D">
        <w:rPr>
          <w:rFonts w:ascii="Palatino Linotype" w:hAnsi="Palatino Linotype"/>
        </w:rPr>
        <w:tab/>
        <w:t>Greg Brewer</w:t>
      </w:r>
      <w:r w:rsidRPr="009B6B2D">
        <w:rPr>
          <w:rFonts w:ascii="Palatino Linotype" w:hAnsi="Palatino Linotype"/>
        </w:rPr>
        <w:tab/>
      </w:r>
      <w:r w:rsidRPr="009B6B2D">
        <w:rPr>
          <w:rFonts w:ascii="Palatino Linotype" w:hAnsi="Palatino Linotype"/>
          <w:u w:val="single"/>
        </w:rPr>
        <w:tab/>
      </w:r>
      <w:r w:rsidRPr="009B6B2D">
        <w:rPr>
          <w:rFonts w:ascii="Palatino Linotype" w:hAnsi="Palatino Linotype"/>
          <w:u w:val="single"/>
        </w:rPr>
        <w:tab/>
      </w:r>
      <w:r w:rsidRPr="009B6B2D">
        <w:rPr>
          <w:rFonts w:ascii="Palatino Linotype" w:hAnsi="Palatino Linotype"/>
          <w:u w:val="single"/>
        </w:rPr>
        <w:tab/>
      </w:r>
      <w:r w:rsidRPr="009B6B2D">
        <w:rPr>
          <w:rFonts w:ascii="Palatino Linotype" w:hAnsi="Palatino Linotype"/>
          <w:u w:val="single"/>
        </w:rPr>
        <w:tab/>
      </w:r>
      <w:r w:rsidRPr="009B6B2D">
        <w:rPr>
          <w:rFonts w:ascii="Palatino Linotype" w:hAnsi="Palatino Linotype"/>
          <w:u w:val="single"/>
        </w:rPr>
        <w:tab/>
      </w:r>
    </w:p>
    <w:p w14:paraId="1E7D36DB" w14:textId="77777777" w:rsidR="00246E15" w:rsidRPr="009B6B2D" w:rsidRDefault="00246E15" w:rsidP="00246E15">
      <w:pPr>
        <w:rPr>
          <w:rFonts w:ascii="Palatino Linotype" w:hAnsi="Palatino Linotype"/>
          <w:u w:val="single"/>
        </w:rPr>
      </w:pPr>
    </w:p>
    <w:p w14:paraId="44AE2D3A" w14:textId="77777777" w:rsidR="00246E15" w:rsidRPr="009B6B2D" w:rsidRDefault="00246E15" w:rsidP="00246E15">
      <w:pPr>
        <w:tabs>
          <w:tab w:val="left" w:pos="3600"/>
          <w:tab w:val="left" w:pos="3960"/>
          <w:tab w:val="left" w:pos="5760"/>
        </w:tabs>
        <w:rPr>
          <w:rFonts w:ascii="Palatino Linotype" w:hAnsi="Palatino Linotype"/>
          <w:u w:val="single"/>
        </w:rPr>
      </w:pPr>
      <w:r w:rsidRPr="009B6B2D">
        <w:rPr>
          <w:rFonts w:ascii="Palatino Linotype" w:hAnsi="Palatino Linotype"/>
          <w:u w:val="single"/>
        </w:rPr>
        <w:tab/>
      </w:r>
      <w:r w:rsidRPr="009B6B2D">
        <w:rPr>
          <w:rFonts w:ascii="Palatino Linotype" w:hAnsi="Palatino Linotype"/>
        </w:rPr>
        <w:tab/>
        <w:t xml:space="preserve">  Scott Jones</w:t>
      </w:r>
      <w:r w:rsidRPr="009B6B2D">
        <w:rPr>
          <w:rFonts w:ascii="Palatino Linotype" w:hAnsi="Palatino Linotype"/>
        </w:rPr>
        <w:tab/>
      </w:r>
      <w:r w:rsidRPr="009B6B2D">
        <w:rPr>
          <w:rFonts w:ascii="Palatino Linotype" w:hAnsi="Palatino Linotype"/>
          <w:u w:val="single"/>
        </w:rPr>
        <w:tab/>
      </w:r>
      <w:r w:rsidRPr="009B6B2D">
        <w:rPr>
          <w:rFonts w:ascii="Palatino Linotype" w:hAnsi="Palatino Linotype"/>
          <w:u w:val="single"/>
        </w:rPr>
        <w:tab/>
      </w:r>
      <w:r w:rsidRPr="009B6B2D">
        <w:rPr>
          <w:rFonts w:ascii="Palatino Linotype" w:hAnsi="Palatino Linotype"/>
          <w:u w:val="single"/>
        </w:rPr>
        <w:tab/>
      </w:r>
      <w:r w:rsidRPr="009B6B2D">
        <w:rPr>
          <w:rFonts w:ascii="Palatino Linotype" w:hAnsi="Palatino Linotype"/>
          <w:u w:val="single"/>
        </w:rPr>
        <w:tab/>
      </w:r>
      <w:r w:rsidRPr="009B6B2D">
        <w:rPr>
          <w:rFonts w:ascii="Palatino Linotype" w:hAnsi="Palatino Linotype"/>
          <w:u w:val="single"/>
        </w:rPr>
        <w:tab/>
      </w:r>
    </w:p>
    <w:p w14:paraId="6909D05A" w14:textId="77777777" w:rsidR="00246E15" w:rsidRPr="009B6B2D" w:rsidRDefault="00246E15" w:rsidP="00246E15">
      <w:pPr>
        <w:tabs>
          <w:tab w:val="left" w:pos="3600"/>
          <w:tab w:val="left" w:pos="3960"/>
          <w:tab w:val="left" w:pos="5760"/>
        </w:tabs>
        <w:rPr>
          <w:rFonts w:ascii="Palatino Linotype" w:hAnsi="Palatino Linotype"/>
          <w:u w:val="single"/>
        </w:rPr>
      </w:pPr>
    </w:p>
    <w:p w14:paraId="388AF512" w14:textId="77777777" w:rsidR="00246E15" w:rsidRPr="009B6B2D" w:rsidRDefault="00246E15" w:rsidP="00246E15">
      <w:pPr>
        <w:tabs>
          <w:tab w:val="left" w:pos="3600"/>
          <w:tab w:val="left" w:pos="3960"/>
          <w:tab w:val="left" w:pos="5760"/>
        </w:tabs>
        <w:rPr>
          <w:rFonts w:ascii="Palatino Linotype" w:hAnsi="Palatino Linotype"/>
        </w:rPr>
      </w:pPr>
      <w:proofErr w:type="gramStart"/>
      <w:r w:rsidRPr="009B6B2D">
        <w:rPr>
          <w:rFonts w:ascii="Palatino Linotype" w:hAnsi="Palatino Linotype"/>
          <w:u w:val="single"/>
        </w:rPr>
        <w:t>______________________________</w:t>
      </w:r>
      <w:r>
        <w:rPr>
          <w:rFonts w:ascii="Palatino Linotype" w:hAnsi="Palatino Linotype"/>
        </w:rPr>
        <w:t xml:space="preserve">  </w:t>
      </w:r>
      <w:proofErr w:type="gramEnd"/>
      <w:r>
        <w:rPr>
          <w:rFonts w:ascii="Palatino Linotype" w:hAnsi="Palatino Linotype"/>
        </w:rPr>
        <w:t xml:space="preserve"> </w:t>
      </w:r>
      <w:r w:rsidRPr="009B6B2D">
        <w:rPr>
          <w:rFonts w:ascii="Palatino Linotype" w:hAnsi="Palatino Linotype"/>
        </w:rPr>
        <w:t>Dr. Bryan Burney</w:t>
      </w:r>
      <w:r w:rsidRPr="009B6B2D">
        <w:rPr>
          <w:rFonts w:ascii="Palatino Linotype" w:hAnsi="Palatino Linotype"/>
        </w:rPr>
        <w:tab/>
        <w:t>__________________________</w:t>
      </w:r>
      <w:r>
        <w:rPr>
          <w:rFonts w:ascii="Palatino Linotype" w:hAnsi="Palatino Linotype"/>
        </w:rPr>
        <w:t>____</w:t>
      </w:r>
    </w:p>
    <w:p w14:paraId="45E88E5A" w14:textId="77777777" w:rsidR="00246E15" w:rsidRPr="009B6B2D" w:rsidRDefault="00246E15" w:rsidP="00246E15">
      <w:pPr>
        <w:tabs>
          <w:tab w:val="left" w:pos="3600"/>
          <w:tab w:val="left" w:pos="3960"/>
          <w:tab w:val="left" w:pos="5760"/>
        </w:tabs>
        <w:rPr>
          <w:rFonts w:ascii="Palatino Linotype" w:hAnsi="Palatino Linotype"/>
        </w:rPr>
      </w:pPr>
    </w:p>
    <w:p w14:paraId="05A9F23C" w14:textId="77777777" w:rsidR="00246E15" w:rsidRPr="009B6B2D" w:rsidRDefault="00246E15" w:rsidP="00246E15">
      <w:pPr>
        <w:tabs>
          <w:tab w:val="left" w:pos="3600"/>
          <w:tab w:val="left" w:pos="3960"/>
          <w:tab w:val="left" w:pos="5760"/>
        </w:tabs>
        <w:rPr>
          <w:rFonts w:ascii="Palatino Linotype" w:hAnsi="Palatino Linotype"/>
        </w:rPr>
      </w:pPr>
      <w:r w:rsidRPr="009B6B2D">
        <w:rPr>
          <w:rFonts w:ascii="Palatino Linotype" w:hAnsi="Palatino Linotype"/>
          <w:u w:val="single"/>
        </w:rPr>
        <w:t>_____________________________</w:t>
      </w:r>
      <w:r>
        <w:rPr>
          <w:rFonts w:ascii="Palatino Linotype" w:hAnsi="Palatino Linotype"/>
        </w:rPr>
        <w:t>_     Dr. John Price</w:t>
      </w:r>
      <w:r>
        <w:rPr>
          <w:rFonts w:ascii="Palatino Linotype" w:hAnsi="Palatino Linotype"/>
        </w:rPr>
        <w:tab/>
        <w:t>______________________________</w:t>
      </w:r>
    </w:p>
    <w:p w14:paraId="63BE8B9C" w14:textId="77777777" w:rsidR="00246E15" w:rsidRPr="009B6B2D" w:rsidRDefault="00246E15" w:rsidP="00246E15">
      <w:pPr>
        <w:tabs>
          <w:tab w:val="left" w:pos="3600"/>
          <w:tab w:val="left" w:pos="3960"/>
          <w:tab w:val="left" w:pos="5760"/>
        </w:tabs>
        <w:rPr>
          <w:rFonts w:ascii="Palatino Linotype" w:hAnsi="Palatino Linotype"/>
          <w:u w:val="single"/>
        </w:rPr>
      </w:pPr>
    </w:p>
    <w:p w14:paraId="1FFED922" w14:textId="77777777" w:rsidR="00246E15" w:rsidRPr="009B6B2D" w:rsidRDefault="00246E15" w:rsidP="00246E15">
      <w:pPr>
        <w:tabs>
          <w:tab w:val="left" w:pos="3600"/>
          <w:tab w:val="left" w:pos="3960"/>
          <w:tab w:val="left" w:pos="5760"/>
        </w:tabs>
        <w:rPr>
          <w:rFonts w:ascii="Palatino Linotype" w:hAnsi="Palatino Linotype"/>
          <w:u w:val="single"/>
        </w:rPr>
      </w:pPr>
      <w:r w:rsidRPr="009B6B2D">
        <w:rPr>
          <w:rFonts w:ascii="Palatino Linotype" w:hAnsi="Palatino Linotype"/>
          <w:u w:val="single"/>
        </w:rPr>
        <w:tab/>
      </w:r>
      <w:r w:rsidRPr="009B6B2D">
        <w:rPr>
          <w:rFonts w:ascii="Palatino Linotype" w:hAnsi="Palatino Linotype"/>
        </w:rPr>
        <w:tab/>
        <w:t xml:space="preserve">Chad Gooding </w:t>
      </w:r>
      <w:r w:rsidRPr="009B6B2D">
        <w:rPr>
          <w:rFonts w:ascii="Palatino Linotype" w:hAnsi="Palatino Linotype"/>
        </w:rPr>
        <w:tab/>
      </w:r>
      <w:r w:rsidRPr="009B6B2D">
        <w:rPr>
          <w:rFonts w:ascii="Palatino Linotype" w:hAnsi="Palatino Linotype"/>
          <w:u w:val="single"/>
        </w:rPr>
        <w:tab/>
      </w:r>
      <w:r w:rsidRPr="009B6B2D">
        <w:rPr>
          <w:rFonts w:ascii="Palatino Linotype" w:hAnsi="Palatino Linotype"/>
          <w:u w:val="single"/>
        </w:rPr>
        <w:tab/>
      </w:r>
      <w:r w:rsidRPr="009B6B2D">
        <w:rPr>
          <w:rFonts w:ascii="Palatino Linotype" w:hAnsi="Palatino Linotype"/>
          <w:u w:val="single"/>
        </w:rPr>
        <w:tab/>
      </w:r>
      <w:r w:rsidRPr="009B6B2D">
        <w:rPr>
          <w:rFonts w:ascii="Palatino Linotype" w:hAnsi="Palatino Linotype"/>
          <w:u w:val="single"/>
        </w:rPr>
        <w:tab/>
      </w:r>
      <w:r w:rsidRPr="009B6B2D">
        <w:rPr>
          <w:rFonts w:ascii="Palatino Linotype" w:hAnsi="Palatino Linotype"/>
          <w:u w:val="single"/>
        </w:rPr>
        <w:tab/>
      </w:r>
    </w:p>
    <w:p w14:paraId="0EDCB1B1" w14:textId="77777777" w:rsidR="00246E15" w:rsidRPr="009B6B2D" w:rsidRDefault="00246E15" w:rsidP="00246E15">
      <w:pPr>
        <w:tabs>
          <w:tab w:val="left" w:pos="3600"/>
          <w:tab w:val="left" w:pos="3960"/>
          <w:tab w:val="left" w:pos="5760"/>
        </w:tabs>
        <w:rPr>
          <w:rFonts w:ascii="Palatino Linotype" w:hAnsi="Palatino Linotype"/>
          <w:u w:val="single"/>
        </w:rPr>
      </w:pPr>
    </w:p>
    <w:p w14:paraId="43997997" w14:textId="77777777" w:rsidR="00246E15" w:rsidRPr="009B6B2D" w:rsidRDefault="00246E15" w:rsidP="00246E15">
      <w:pPr>
        <w:tabs>
          <w:tab w:val="left" w:pos="3600"/>
          <w:tab w:val="left" w:pos="3960"/>
          <w:tab w:val="left" w:pos="5760"/>
        </w:tabs>
        <w:rPr>
          <w:rFonts w:ascii="Palatino Linotype" w:hAnsi="Palatino Linotype"/>
          <w:u w:val="single"/>
        </w:rPr>
      </w:pPr>
    </w:p>
    <w:p w14:paraId="71DA68B9" w14:textId="77777777" w:rsidR="00246E15" w:rsidRPr="009B6B2D" w:rsidRDefault="00246E15" w:rsidP="00246E15">
      <w:pPr>
        <w:tabs>
          <w:tab w:val="left" w:pos="3600"/>
          <w:tab w:val="left" w:pos="3960"/>
          <w:tab w:val="left" w:pos="5760"/>
        </w:tabs>
        <w:rPr>
          <w:rFonts w:ascii="Palatino Linotype" w:hAnsi="Palatino Linotype"/>
          <w:u w:val="single"/>
        </w:rPr>
      </w:pPr>
    </w:p>
    <w:p w14:paraId="62F07D5D" w14:textId="77777777" w:rsidR="00246E15" w:rsidRPr="009B6B2D" w:rsidRDefault="00246E15" w:rsidP="00246E15">
      <w:pPr>
        <w:rPr>
          <w:rFonts w:ascii="Palatino Linotype" w:hAnsi="Palatino Linotype"/>
          <w:u w:val="single"/>
        </w:rPr>
      </w:pPr>
    </w:p>
    <w:p w14:paraId="3F0631E0" w14:textId="77777777" w:rsidR="00246E15" w:rsidRPr="009B6B2D" w:rsidRDefault="00246E15" w:rsidP="00246E15">
      <w:pPr>
        <w:rPr>
          <w:rFonts w:ascii="Palatino Linotype" w:hAnsi="Palatino Linotype"/>
        </w:rPr>
      </w:pPr>
      <w:r w:rsidRPr="009B6B2D">
        <w:rPr>
          <w:rFonts w:ascii="Palatino Linotype" w:hAnsi="Palatino Linotype"/>
        </w:rPr>
        <w:t>ATTEST:</w:t>
      </w:r>
    </w:p>
    <w:p w14:paraId="6BB43716" w14:textId="77777777" w:rsidR="00246E15" w:rsidRPr="009B6B2D" w:rsidRDefault="00246E15" w:rsidP="00246E15">
      <w:pPr>
        <w:ind w:firstLine="720"/>
        <w:rPr>
          <w:rFonts w:ascii="Palatino Linotype" w:hAnsi="Palatino Linotype"/>
        </w:rPr>
      </w:pPr>
    </w:p>
    <w:p w14:paraId="7BB24997" w14:textId="77777777" w:rsidR="00246E15" w:rsidRPr="009B6B2D" w:rsidRDefault="00246E15" w:rsidP="00246E15">
      <w:pPr>
        <w:rPr>
          <w:rFonts w:ascii="Palatino Linotype" w:hAnsi="Palatino Linotype"/>
        </w:rPr>
      </w:pPr>
    </w:p>
    <w:p w14:paraId="01BE16C7" w14:textId="77777777" w:rsidR="00246E15" w:rsidRPr="009B6B2D" w:rsidRDefault="00246E15" w:rsidP="00246E15">
      <w:pPr>
        <w:rPr>
          <w:rFonts w:ascii="Palatino Linotype" w:hAnsi="Palatino Linotype"/>
          <w:u w:val="single"/>
        </w:rPr>
      </w:pPr>
      <w:r w:rsidRPr="009B6B2D">
        <w:rPr>
          <w:rFonts w:ascii="Palatino Linotype" w:hAnsi="Palatino Linotype"/>
          <w:u w:val="single"/>
        </w:rPr>
        <w:t>______________________________</w:t>
      </w:r>
    </w:p>
    <w:p w14:paraId="747C7993" w14:textId="77777777" w:rsidR="00246E15" w:rsidRPr="009B6B2D" w:rsidRDefault="00246E15" w:rsidP="00246E15">
      <w:pPr>
        <w:rPr>
          <w:rFonts w:ascii="Palatino Linotype" w:hAnsi="Palatino Linotype"/>
        </w:rPr>
      </w:pPr>
      <w:r w:rsidRPr="009B6B2D">
        <w:rPr>
          <w:rFonts w:ascii="Palatino Linotype" w:hAnsi="Palatino Linotype"/>
        </w:rPr>
        <w:t>Stephanie Crider, Clerk-Treasurer</w:t>
      </w:r>
    </w:p>
    <w:p w14:paraId="17CE4720" w14:textId="77777777" w:rsidR="00FF6FEC" w:rsidRPr="00440A25" w:rsidRDefault="00FF6FEC" w:rsidP="00FF6FEC">
      <w:pPr>
        <w:jc w:val="center"/>
        <w:rPr>
          <w:rFonts w:ascii="Palatino Linotype" w:eastAsia="PMingLiU" w:hAnsi="Palatino Linotype"/>
          <w:b/>
        </w:rPr>
      </w:pPr>
    </w:p>
    <w:p w14:paraId="5F8B4EE5" w14:textId="77777777" w:rsidR="00FF6FEC" w:rsidRPr="00440A25" w:rsidRDefault="00FF6FEC" w:rsidP="00FF6FEC">
      <w:pPr>
        <w:jc w:val="center"/>
        <w:rPr>
          <w:rFonts w:ascii="Palatino Linotype" w:eastAsia="PMingLiU" w:hAnsi="Palatino Linotype"/>
          <w:b/>
        </w:rPr>
      </w:pPr>
    </w:p>
    <w:p w14:paraId="7E5E90D6" w14:textId="77777777" w:rsidR="00FF6FEC" w:rsidRPr="00440A25" w:rsidRDefault="00FF6FEC" w:rsidP="00FF6FEC">
      <w:pPr>
        <w:jc w:val="center"/>
        <w:rPr>
          <w:rFonts w:ascii="Palatino Linotype" w:eastAsia="PMingLiU" w:hAnsi="Palatino Linotype"/>
          <w:b/>
        </w:rPr>
      </w:pPr>
    </w:p>
    <w:p w14:paraId="0CE7664B" w14:textId="77777777" w:rsidR="00FF6FEC" w:rsidRPr="00440A25" w:rsidRDefault="00FF6FEC" w:rsidP="00FF6FEC">
      <w:pPr>
        <w:jc w:val="center"/>
        <w:rPr>
          <w:rFonts w:ascii="Palatino Linotype" w:eastAsia="PMingLiU" w:hAnsi="Palatino Linotype"/>
          <w:b/>
        </w:rPr>
      </w:pPr>
    </w:p>
    <w:p w14:paraId="244C0B29" w14:textId="77777777" w:rsidR="00FF6FEC" w:rsidRPr="00440A25" w:rsidRDefault="00FF6FEC" w:rsidP="00FF6FEC">
      <w:pPr>
        <w:jc w:val="center"/>
        <w:rPr>
          <w:rFonts w:ascii="Palatino Linotype" w:eastAsia="PMingLiU" w:hAnsi="Palatino Linotype"/>
          <w:b/>
        </w:rPr>
      </w:pPr>
    </w:p>
    <w:p w14:paraId="1454FB6A" w14:textId="77777777" w:rsidR="00FF6FEC" w:rsidRPr="00440A25" w:rsidRDefault="00FF6FEC" w:rsidP="00FF6FEC">
      <w:pPr>
        <w:jc w:val="center"/>
        <w:rPr>
          <w:rFonts w:ascii="Palatino Linotype" w:eastAsia="PMingLiU" w:hAnsi="Palatino Linotype"/>
          <w:b/>
        </w:rPr>
      </w:pPr>
    </w:p>
    <w:p w14:paraId="1B3DCAFB" w14:textId="77777777" w:rsidR="00FF6FEC" w:rsidRPr="00440A25" w:rsidRDefault="00FF6FEC" w:rsidP="00FF6FEC">
      <w:pPr>
        <w:jc w:val="center"/>
        <w:rPr>
          <w:rFonts w:ascii="Palatino Linotype" w:eastAsia="PMingLiU" w:hAnsi="Palatino Linotype"/>
          <w:b/>
        </w:rPr>
      </w:pPr>
    </w:p>
    <w:p w14:paraId="2CA0BEE0" w14:textId="77777777" w:rsidR="00FF6FEC" w:rsidRPr="00440A25" w:rsidRDefault="00FF6FEC" w:rsidP="00FF6FEC">
      <w:pPr>
        <w:jc w:val="center"/>
        <w:rPr>
          <w:rFonts w:ascii="Palatino Linotype" w:eastAsia="PMingLiU" w:hAnsi="Palatino Linotype"/>
          <w:b/>
        </w:rPr>
      </w:pPr>
    </w:p>
    <w:p w14:paraId="2DC759FD" w14:textId="77777777" w:rsidR="00FF6FEC" w:rsidRPr="00440A25" w:rsidRDefault="00FF6FEC" w:rsidP="00FF6FEC">
      <w:pPr>
        <w:jc w:val="center"/>
        <w:rPr>
          <w:rFonts w:ascii="Palatino Linotype" w:eastAsia="PMingLiU" w:hAnsi="Palatino Linotype"/>
          <w:b/>
        </w:rPr>
      </w:pPr>
    </w:p>
    <w:p w14:paraId="53D404BE" w14:textId="77777777" w:rsidR="00FF6FEC" w:rsidRPr="00440A25" w:rsidRDefault="00FF6FEC" w:rsidP="00FF6FEC">
      <w:pPr>
        <w:jc w:val="center"/>
        <w:rPr>
          <w:rFonts w:ascii="Palatino Linotype" w:eastAsia="PMingLiU" w:hAnsi="Palatino Linotype"/>
          <w:b/>
        </w:rPr>
      </w:pPr>
    </w:p>
    <w:p w14:paraId="07C6D1F5" w14:textId="77777777" w:rsidR="00FF6FEC" w:rsidRPr="00440A25" w:rsidRDefault="00FF6FEC" w:rsidP="00FF6FEC">
      <w:pPr>
        <w:jc w:val="center"/>
        <w:rPr>
          <w:rFonts w:ascii="Palatino Linotype" w:eastAsia="PMingLiU" w:hAnsi="Palatino Linotype"/>
          <w:b/>
        </w:rPr>
      </w:pPr>
    </w:p>
    <w:p w14:paraId="71714AD0" w14:textId="77777777" w:rsidR="00FF6FEC" w:rsidRPr="00440A25" w:rsidRDefault="00FF6FEC" w:rsidP="00FF6FEC">
      <w:pPr>
        <w:jc w:val="center"/>
        <w:rPr>
          <w:rFonts w:ascii="Palatino Linotype" w:eastAsia="PMingLiU" w:hAnsi="Palatino Linotype"/>
          <w:b/>
        </w:rPr>
      </w:pPr>
    </w:p>
    <w:p w14:paraId="22501137" w14:textId="77777777" w:rsidR="00FF6FEC" w:rsidRPr="00440A25" w:rsidRDefault="00FF6FEC" w:rsidP="00FF6FEC">
      <w:pPr>
        <w:jc w:val="center"/>
        <w:rPr>
          <w:rFonts w:ascii="Palatino Linotype" w:eastAsia="PMingLiU" w:hAnsi="Palatino Linotype"/>
          <w:b/>
        </w:rPr>
      </w:pPr>
    </w:p>
    <w:p w14:paraId="1B0773A6" w14:textId="69B7A232" w:rsidR="00FF6FEC" w:rsidRDefault="00F85A20" w:rsidP="00246E15">
      <w:pPr>
        <w:rPr>
          <w:rFonts w:ascii="Palatino Linotype" w:eastAsia="PMingLiU" w:hAnsi="Palatino Linotype"/>
          <w:b/>
        </w:rPr>
      </w:pPr>
      <w:r>
        <w:rPr>
          <w:rFonts w:ascii="Palatino Linotype" w:eastAsia="PMingLiU" w:hAnsi="Palatino Linotype"/>
          <w:b/>
        </w:rPr>
        <w:t>*</w:t>
      </w:r>
    </w:p>
    <w:p w14:paraId="07EC6AE5" w14:textId="77777777" w:rsidR="00FF6FEC" w:rsidRDefault="00FF6FEC" w:rsidP="00FF6FEC">
      <w:pPr>
        <w:jc w:val="center"/>
        <w:rPr>
          <w:rFonts w:ascii="Palatino Linotype" w:eastAsia="PMingLiU" w:hAnsi="Palatino Linotype"/>
          <w:b/>
        </w:rPr>
      </w:pPr>
      <w:r w:rsidRPr="00440A25">
        <w:rPr>
          <w:rFonts w:ascii="Palatino Linotype" w:eastAsia="PMingLiU" w:hAnsi="Palatino Linotype"/>
          <w:b/>
        </w:rPr>
        <w:lastRenderedPageBreak/>
        <w:t>Exhibit A</w:t>
      </w:r>
    </w:p>
    <w:p w14:paraId="13CD8087" w14:textId="77777777" w:rsidR="00FF6FEC" w:rsidRDefault="00FF6FEC" w:rsidP="00FF6FEC">
      <w:pPr>
        <w:rPr>
          <w:rFonts w:ascii="Palatino Linotype" w:eastAsia="PMingLiU" w:hAnsi="Palatino Linotype"/>
          <w:b/>
        </w:rPr>
      </w:pPr>
    </w:p>
    <w:p w14:paraId="4DC86A66" w14:textId="7E8B4FF7" w:rsidR="00FF6FEC" w:rsidRPr="00E814AD" w:rsidRDefault="00246E15" w:rsidP="00FF6FEC">
      <w:pPr>
        <w:rPr>
          <w:rFonts w:ascii="Palatino Linotype" w:eastAsia="PMingLiU" w:hAnsi="Palatino Linotype"/>
          <w:b/>
        </w:rPr>
      </w:pPr>
      <w:r>
        <w:rPr>
          <w:rFonts w:ascii="Palatino Linotype" w:eastAsia="PMingLiU" w:hAnsi="Palatino Linotype"/>
          <w:b/>
        </w:rPr>
        <w:t>McCordsville</w:t>
      </w:r>
      <w:r w:rsidR="00FF6FEC" w:rsidRPr="00E814AD">
        <w:rPr>
          <w:rFonts w:ascii="Palatino Linotype" w:eastAsia="PMingLiU" w:hAnsi="Palatino Linotype"/>
          <w:b/>
        </w:rPr>
        <w:t xml:space="preserve"> </w:t>
      </w:r>
      <w:r w:rsidR="00FF6FEC">
        <w:rPr>
          <w:rFonts w:ascii="Palatino Linotype" w:eastAsia="PMingLiU" w:hAnsi="Palatino Linotype"/>
          <w:b/>
        </w:rPr>
        <w:t>Clerk-Treasurer</w:t>
      </w:r>
    </w:p>
    <w:p w14:paraId="1CA69D1B" w14:textId="77777777" w:rsidR="00FF6FEC" w:rsidRPr="00E814AD" w:rsidRDefault="00FF6FEC" w:rsidP="00FF6FEC">
      <w:pPr>
        <w:jc w:val="center"/>
        <w:rPr>
          <w:rFonts w:ascii="Palatino Linotype" w:eastAsia="PMingLiU" w:hAnsi="Palatino Linotype"/>
          <w:b/>
        </w:rPr>
      </w:pPr>
    </w:p>
    <w:tbl>
      <w:tblPr>
        <w:tblStyle w:val="TableGrid"/>
        <w:tblW w:w="0" w:type="auto"/>
        <w:tblLook w:val="04A0" w:firstRow="1" w:lastRow="0" w:firstColumn="1" w:lastColumn="0" w:noHBand="0" w:noVBand="1"/>
      </w:tblPr>
      <w:tblGrid>
        <w:gridCol w:w="3116"/>
        <w:gridCol w:w="3117"/>
        <w:gridCol w:w="3117"/>
      </w:tblGrid>
      <w:tr w:rsidR="00D80782" w:rsidRPr="00E814AD" w14:paraId="4AB0BF0D" w14:textId="77777777" w:rsidTr="00CA3AE3">
        <w:tc>
          <w:tcPr>
            <w:tcW w:w="3116" w:type="dxa"/>
            <w:vAlign w:val="center"/>
          </w:tcPr>
          <w:p w14:paraId="3EE5C450" w14:textId="6E993E4A" w:rsidR="00D80782" w:rsidRPr="00E814AD" w:rsidRDefault="00D80782" w:rsidP="00D80782">
            <w:pPr>
              <w:jc w:val="center"/>
              <w:rPr>
                <w:rFonts w:ascii="Palatino Linotype" w:eastAsia="PMingLiU" w:hAnsi="Palatino Linotype"/>
              </w:rPr>
            </w:pPr>
            <w:r w:rsidRPr="00F85A20">
              <w:rPr>
                <w:rFonts w:ascii="Palatino Linotype" w:hAnsi="Palatino Linotype"/>
                <w:color w:val="000000"/>
              </w:rPr>
              <w:t>Hard copy 8.5”x11” and 8.5”x14” (B&amp;W) $0.10/sheet per side</w:t>
            </w:r>
          </w:p>
        </w:tc>
        <w:tc>
          <w:tcPr>
            <w:tcW w:w="3117" w:type="dxa"/>
            <w:vAlign w:val="center"/>
          </w:tcPr>
          <w:p w14:paraId="0FA9110D" w14:textId="4049B2A3" w:rsidR="00D80782" w:rsidRPr="00E07420" w:rsidRDefault="00D80782" w:rsidP="00D80782">
            <w:pPr>
              <w:jc w:val="center"/>
              <w:rPr>
                <w:rFonts w:ascii="Palatino Linotype" w:eastAsia="PMingLiU" w:hAnsi="Palatino Linotype"/>
                <w:b/>
              </w:rPr>
            </w:pPr>
            <w:r w:rsidRPr="00F85A20">
              <w:rPr>
                <w:rFonts w:ascii="Palatino Linotype" w:hAnsi="Palatino Linotype"/>
                <w:color w:val="000000"/>
              </w:rPr>
              <w:t>$0.10/sheet per side</w:t>
            </w:r>
          </w:p>
        </w:tc>
        <w:tc>
          <w:tcPr>
            <w:tcW w:w="3117" w:type="dxa"/>
            <w:vAlign w:val="center"/>
          </w:tcPr>
          <w:p w14:paraId="36D95578" w14:textId="6656F313" w:rsidR="00D80782" w:rsidRPr="00E814AD" w:rsidRDefault="00D80782" w:rsidP="00D80782">
            <w:pPr>
              <w:jc w:val="center"/>
              <w:rPr>
                <w:rFonts w:ascii="Palatino Linotype" w:eastAsia="PMingLiU" w:hAnsi="Palatino Linotype"/>
                <w:b/>
              </w:rPr>
            </w:pPr>
            <w:r w:rsidRPr="00F85A20">
              <w:rPr>
                <w:rFonts w:ascii="Palatino Linotype" w:hAnsi="Palatino Linotype"/>
                <w:color w:val="000000"/>
              </w:rPr>
              <w:t>Hard copy 8.5”x11” and 8.5”x14” (B&amp;W) $0.10/sheet per side</w:t>
            </w:r>
          </w:p>
        </w:tc>
      </w:tr>
      <w:tr w:rsidR="00D80782" w:rsidRPr="00E814AD" w14:paraId="1FA95669" w14:textId="77777777" w:rsidTr="00CA3AE3">
        <w:tc>
          <w:tcPr>
            <w:tcW w:w="3116" w:type="dxa"/>
            <w:vAlign w:val="center"/>
          </w:tcPr>
          <w:p w14:paraId="54027417" w14:textId="5FCF67B6" w:rsidR="00D80782" w:rsidRPr="00F85A20" w:rsidRDefault="00D80782" w:rsidP="00D80782">
            <w:pPr>
              <w:jc w:val="center"/>
              <w:rPr>
                <w:rFonts w:ascii="Palatino Linotype" w:hAnsi="Palatino Linotype"/>
                <w:color w:val="000000"/>
              </w:rPr>
            </w:pPr>
            <w:r w:rsidRPr="00F85A20">
              <w:rPr>
                <w:rFonts w:ascii="Palatino Linotype" w:hAnsi="Palatino Linotype"/>
                <w:color w:val="000000"/>
              </w:rPr>
              <w:t>Hard copy 11”x17” (B&amp;W) $0.20/sheet per side</w:t>
            </w:r>
          </w:p>
        </w:tc>
        <w:tc>
          <w:tcPr>
            <w:tcW w:w="3117" w:type="dxa"/>
            <w:vAlign w:val="center"/>
          </w:tcPr>
          <w:p w14:paraId="7D2C7596" w14:textId="32CAA628" w:rsidR="00D80782" w:rsidRPr="00F85A20" w:rsidRDefault="00D80782" w:rsidP="00D80782">
            <w:pPr>
              <w:jc w:val="center"/>
              <w:rPr>
                <w:rFonts w:ascii="Palatino Linotype" w:hAnsi="Palatino Linotype"/>
                <w:color w:val="000000"/>
              </w:rPr>
            </w:pPr>
            <w:r w:rsidRPr="00F85A20">
              <w:rPr>
                <w:rFonts w:ascii="Palatino Linotype" w:hAnsi="Palatino Linotype"/>
                <w:color w:val="000000"/>
              </w:rPr>
              <w:t>$0.20/sheet per side</w:t>
            </w:r>
          </w:p>
        </w:tc>
        <w:tc>
          <w:tcPr>
            <w:tcW w:w="3117" w:type="dxa"/>
            <w:vAlign w:val="center"/>
          </w:tcPr>
          <w:p w14:paraId="2DA7F687" w14:textId="23551BBC" w:rsidR="00D80782" w:rsidRPr="00F85A20" w:rsidRDefault="00D80782" w:rsidP="00D80782">
            <w:pPr>
              <w:jc w:val="center"/>
              <w:rPr>
                <w:rFonts w:ascii="Palatino Linotype" w:hAnsi="Palatino Linotype"/>
                <w:color w:val="000000"/>
              </w:rPr>
            </w:pPr>
            <w:r w:rsidRPr="00F85A20">
              <w:rPr>
                <w:rFonts w:ascii="Palatino Linotype" w:hAnsi="Palatino Linotype"/>
                <w:color w:val="000000"/>
              </w:rPr>
              <w:t>Hard copy 11”x17” (B&amp;W) $0.20/sheet per side</w:t>
            </w:r>
          </w:p>
        </w:tc>
      </w:tr>
      <w:tr w:rsidR="00D80782" w:rsidRPr="00E814AD" w14:paraId="7505A92A" w14:textId="77777777" w:rsidTr="00CA3AE3">
        <w:tc>
          <w:tcPr>
            <w:tcW w:w="3116" w:type="dxa"/>
            <w:vAlign w:val="center"/>
          </w:tcPr>
          <w:p w14:paraId="4D6456FD" w14:textId="2DE40D8E" w:rsidR="00D80782" w:rsidRPr="00F85A20" w:rsidRDefault="00D80782" w:rsidP="00D80782">
            <w:pPr>
              <w:jc w:val="center"/>
              <w:rPr>
                <w:rFonts w:ascii="Palatino Linotype" w:hAnsi="Palatino Linotype"/>
                <w:color w:val="000000"/>
              </w:rPr>
            </w:pPr>
            <w:r w:rsidRPr="00F85A20">
              <w:rPr>
                <w:rFonts w:ascii="Palatino Linotype" w:hAnsi="Palatino Linotype"/>
                <w:color w:val="000000"/>
              </w:rPr>
              <w:t>Hard copy 8.5”x11” and 8.5”x14” (Color) $0.25/sheet per side</w:t>
            </w:r>
          </w:p>
        </w:tc>
        <w:tc>
          <w:tcPr>
            <w:tcW w:w="3117" w:type="dxa"/>
            <w:vAlign w:val="center"/>
          </w:tcPr>
          <w:p w14:paraId="1D69F7C9" w14:textId="20E8D5EE" w:rsidR="00D80782" w:rsidRPr="00F85A20" w:rsidRDefault="00D80782" w:rsidP="00D80782">
            <w:pPr>
              <w:jc w:val="center"/>
              <w:rPr>
                <w:rFonts w:ascii="Palatino Linotype" w:hAnsi="Palatino Linotype"/>
                <w:color w:val="000000"/>
              </w:rPr>
            </w:pPr>
            <w:r w:rsidRPr="00F85A20">
              <w:rPr>
                <w:rFonts w:ascii="Palatino Linotype" w:hAnsi="Palatino Linotype"/>
                <w:color w:val="000000"/>
              </w:rPr>
              <w:t>$0.25/sheet per side</w:t>
            </w:r>
          </w:p>
        </w:tc>
        <w:tc>
          <w:tcPr>
            <w:tcW w:w="3117" w:type="dxa"/>
            <w:vAlign w:val="center"/>
          </w:tcPr>
          <w:p w14:paraId="0553A5A0" w14:textId="1F63E108" w:rsidR="00D80782" w:rsidRPr="00F85A20" w:rsidRDefault="00D80782" w:rsidP="00D80782">
            <w:pPr>
              <w:jc w:val="center"/>
              <w:rPr>
                <w:rFonts w:ascii="Palatino Linotype" w:hAnsi="Palatino Linotype"/>
                <w:color w:val="000000"/>
              </w:rPr>
            </w:pPr>
            <w:r w:rsidRPr="00F85A20">
              <w:rPr>
                <w:rFonts w:ascii="Palatino Linotype" w:hAnsi="Palatino Linotype"/>
                <w:color w:val="000000"/>
              </w:rPr>
              <w:t>Hard copy 8.5”x11” and 8.5”x14” (Color) $0.25/sheet per side</w:t>
            </w:r>
          </w:p>
        </w:tc>
      </w:tr>
      <w:tr w:rsidR="00D80782" w:rsidRPr="00E814AD" w14:paraId="05E74A9C" w14:textId="77777777" w:rsidTr="00CA3AE3">
        <w:tc>
          <w:tcPr>
            <w:tcW w:w="3116" w:type="dxa"/>
            <w:vAlign w:val="center"/>
          </w:tcPr>
          <w:p w14:paraId="00748988" w14:textId="3D959474" w:rsidR="00D80782" w:rsidRPr="00F85A20" w:rsidRDefault="00D80782" w:rsidP="00D80782">
            <w:pPr>
              <w:jc w:val="center"/>
              <w:rPr>
                <w:rFonts w:ascii="Palatino Linotype" w:hAnsi="Palatino Linotype"/>
                <w:color w:val="000000"/>
              </w:rPr>
            </w:pPr>
            <w:r w:rsidRPr="00F85A20">
              <w:rPr>
                <w:rFonts w:ascii="Palatino Linotype" w:hAnsi="Palatino Linotype"/>
                <w:color w:val="000000"/>
              </w:rPr>
              <w:t>Hard copy 11”x17” (Color) $0.50/sheet per side</w:t>
            </w:r>
          </w:p>
        </w:tc>
        <w:tc>
          <w:tcPr>
            <w:tcW w:w="3117" w:type="dxa"/>
            <w:vAlign w:val="center"/>
          </w:tcPr>
          <w:p w14:paraId="11CCE3A0" w14:textId="239CF4C7" w:rsidR="00D80782" w:rsidRPr="00F85A20" w:rsidRDefault="00D80782" w:rsidP="00D80782">
            <w:pPr>
              <w:jc w:val="center"/>
              <w:rPr>
                <w:rFonts w:ascii="Palatino Linotype" w:hAnsi="Palatino Linotype"/>
                <w:color w:val="000000"/>
              </w:rPr>
            </w:pPr>
            <w:r w:rsidRPr="00F85A20">
              <w:rPr>
                <w:rFonts w:ascii="Palatino Linotype" w:hAnsi="Palatino Linotype"/>
                <w:color w:val="000000"/>
              </w:rPr>
              <w:t>$0.50/sheet per side</w:t>
            </w:r>
          </w:p>
        </w:tc>
        <w:tc>
          <w:tcPr>
            <w:tcW w:w="3117" w:type="dxa"/>
            <w:vAlign w:val="center"/>
          </w:tcPr>
          <w:p w14:paraId="7C4533F5" w14:textId="2BAEBCC2" w:rsidR="00D80782" w:rsidRPr="00F85A20" w:rsidRDefault="00D80782" w:rsidP="00D80782">
            <w:pPr>
              <w:jc w:val="center"/>
              <w:rPr>
                <w:rFonts w:ascii="Palatino Linotype" w:hAnsi="Palatino Linotype"/>
                <w:color w:val="000000"/>
              </w:rPr>
            </w:pPr>
            <w:r w:rsidRPr="00F85A20">
              <w:rPr>
                <w:rFonts w:ascii="Palatino Linotype" w:hAnsi="Palatino Linotype"/>
                <w:color w:val="000000"/>
              </w:rPr>
              <w:t>Hard copy 11”x17” (Color) $0.50/sheet per side</w:t>
            </w:r>
          </w:p>
        </w:tc>
      </w:tr>
      <w:tr w:rsidR="00D80782" w:rsidRPr="00E814AD" w14:paraId="3305B65A" w14:textId="77777777" w:rsidTr="00CA3AE3">
        <w:tc>
          <w:tcPr>
            <w:tcW w:w="3116" w:type="dxa"/>
            <w:vAlign w:val="center"/>
          </w:tcPr>
          <w:p w14:paraId="1E91719E" w14:textId="5A9A78CC" w:rsidR="00D80782" w:rsidRPr="00F85A20" w:rsidRDefault="00D80782" w:rsidP="00D80782">
            <w:pPr>
              <w:jc w:val="center"/>
              <w:rPr>
                <w:rFonts w:ascii="Palatino Linotype" w:hAnsi="Palatino Linotype"/>
                <w:color w:val="000000"/>
              </w:rPr>
            </w:pPr>
            <w:r w:rsidRPr="00F85A20">
              <w:rPr>
                <w:rFonts w:ascii="Palatino Linotype" w:hAnsi="Palatino Linotype"/>
                <w:color w:val="000000"/>
              </w:rPr>
              <w:t xml:space="preserve">Duplicate Permit </w:t>
            </w:r>
          </w:p>
        </w:tc>
        <w:tc>
          <w:tcPr>
            <w:tcW w:w="3117" w:type="dxa"/>
            <w:vAlign w:val="center"/>
          </w:tcPr>
          <w:p w14:paraId="4CC07DE9" w14:textId="73191135" w:rsidR="00D80782" w:rsidRPr="00F85A20" w:rsidRDefault="00D80782" w:rsidP="00D80782">
            <w:pPr>
              <w:jc w:val="center"/>
              <w:rPr>
                <w:rFonts w:ascii="Palatino Linotype" w:hAnsi="Palatino Linotype"/>
                <w:color w:val="000000"/>
              </w:rPr>
            </w:pPr>
            <w:r w:rsidRPr="00F85A20">
              <w:rPr>
                <w:rFonts w:ascii="Palatino Linotype" w:hAnsi="Palatino Linotype"/>
                <w:color w:val="000000"/>
              </w:rPr>
              <w:t>$25</w:t>
            </w:r>
            <w:r>
              <w:rPr>
                <w:rFonts w:ascii="Palatino Linotype" w:hAnsi="Palatino Linotype"/>
                <w:color w:val="000000"/>
              </w:rPr>
              <w:t>.00</w:t>
            </w:r>
          </w:p>
        </w:tc>
        <w:tc>
          <w:tcPr>
            <w:tcW w:w="3117" w:type="dxa"/>
            <w:vAlign w:val="center"/>
          </w:tcPr>
          <w:p w14:paraId="0FAB2060" w14:textId="23B61C10" w:rsidR="00D80782" w:rsidRPr="00F85A20" w:rsidRDefault="00D80782" w:rsidP="00D80782">
            <w:pPr>
              <w:jc w:val="center"/>
              <w:rPr>
                <w:rFonts w:ascii="Palatino Linotype" w:hAnsi="Palatino Linotype"/>
                <w:color w:val="000000"/>
              </w:rPr>
            </w:pPr>
            <w:r w:rsidRPr="00F85A20">
              <w:rPr>
                <w:rFonts w:ascii="Palatino Linotype" w:hAnsi="Palatino Linotype"/>
                <w:color w:val="000000"/>
              </w:rPr>
              <w:t xml:space="preserve">Duplicate Permit </w:t>
            </w:r>
          </w:p>
        </w:tc>
      </w:tr>
      <w:tr w:rsidR="00D80782" w:rsidRPr="00E814AD" w14:paraId="0BE5EA9F" w14:textId="77777777" w:rsidTr="00CA3AE3">
        <w:tc>
          <w:tcPr>
            <w:tcW w:w="3116" w:type="dxa"/>
            <w:vAlign w:val="center"/>
          </w:tcPr>
          <w:p w14:paraId="3E95A39D" w14:textId="161D3394" w:rsidR="00D80782" w:rsidRPr="00F85A20" w:rsidRDefault="00D80782" w:rsidP="00D80782">
            <w:pPr>
              <w:jc w:val="center"/>
              <w:rPr>
                <w:rFonts w:ascii="Palatino Linotype" w:hAnsi="Palatino Linotype"/>
                <w:color w:val="000000"/>
              </w:rPr>
            </w:pPr>
            <w:r w:rsidRPr="00F85A20">
              <w:rPr>
                <w:rFonts w:ascii="Palatino Linotype" w:hAnsi="Palatino Linotype"/>
                <w:color w:val="000000"/>
              </w:rPr>
              <w:t>Returned Check Charge $30.00</w:t>
            </w:r>
          </w:p>
        </w:tc>
        <w:tc>
          <w:tcPr>
            <w:tcW w:w="3117" w:type="dxa"/>
            <w:vAlign w:val="center"/>
          </w:tcPr>
          <w:p w14:paraId="0DB28DB0" w14:textId="7950854F" w:rsidR="00D80782" w:rsidRPr="00F85A20" w:rsidRDefault="00D80782" w:rsidP="00D80782">
            <w:pPr>
              <w:jc w:val="center"/>
              <w:rPr>
                <w:rFonts w:ascii="Palatino Linotype" w:hAnsi="Palatino Linotype"/>
                <w:color w:val="000000"/>
              </w:rPr>
            </w:pPr>
            <w:r w:rsidRPr="00F85A20">
              <w:rPr>
                <w:rFonts w:ascii="Palatino Linotype" w:hAnsi="Palatino Linotype"/>
                <w:color w:val="000000"/>
              </w:rPr>
              <w:t>$30</w:t>
            </w:r>
            <w:r>
              <w:rPr>
                <w:rFonts w:ascii="Palatino Linotype" w:hAnsi="Palatino Linotype"/>
                <w:color w:val="000000"/>
              </w:rPr>
              <w:t>.00</w:t>
            </w:r>
          </w:p>
        </w:tc>
        <w:tc>
          <w:tcPr>
            <w:tcW w:w="3117" w:type="dxa"/>
            <w:vAlign w:val="center"/>
          </w:tcPr>
          <w:p w14:paraId="15F24FA3" w14:textId="21173205" w:rsidR="00D80782" w:rsidRPr="00F85A20" w:rsidRDefault="00D80782" w:rsidP="00D80782">
            <w:pPr>
              <w:jc w:val="center"/>
              <w:rPr>
                <w:rFonts w:ascii="Palatino Linotype" w:hAnsi="Palatino Linotype"/>
                <w:color w:val="000000"/>
              </w:rPr>
            </w:pPr>
            <w:r w:rsidRPr="00F85A20">
              <w:rPr>
                <w:rFonts w:ascii="Palatino Linotype" w:hAnsi="Palatino Linotype"/>
                <w:color w:val="000000"/>
              </w:rPr>
              <w:t>Returned Check Charge $30.00</w:t>
            </w:r>
          </w:p>
        </w:tc>
      </w:tr>
      <w:tr w:rsidR="00D80782" w:rsidRPr="00E814AD" w14:paraId="34146D49" w14:textId="77777777" w:rsidTr="00CA3AE3">
        <w:tc>
          <w:tcPr>
            <w:tcW w:w="3116" w:type="dxa"/>
            <w:vAlign w:val="center"/>
          </w:tcPr>
          <w:p w14:paraId="13140683" w14:textId="5DBD8BA5" w:rsidR="00D80782" w:rsidRPr="00F85A20" w:rsidRDefault="00D80782" w:rsidP="00D80782">
            <w:pPr>
              <w:jc w:val="center"/>
              <w:rPr>
                <w:rFonts w:ascii="Palatino Linotype" w:hAnsi="Palatino Linotype"/>
                <w:color w:val="000000"/>
              </w:rPr>
            </w:pPr>
            <w:r w:rsidRPr="00F85A20">
              <w:rPr>
                <w:rFonts w:ascii="Palatino Linotype" w:hAnsi="Palatino Linotype"/>
                <w:color w:val="000000"/>
              </w:rPr>
              <w:t>Unpaid Invoices (30+ days from pick-up) 10% of total invoice</w:t>
            </w:r>
          </w:p>
        </w:tc>
        <w:tc>
          <w:tcPr>
            <w:tcW w:w="3117" w:type="dxa"/>
            <w:vAlign w:val="center"/>
          </w:tcPr>
          <w:p w14:paraId="024A80F9" w14:textId="4A2E332A" w:rsidR="00D80782" w:rsidRPr="00F85A20" w:rsidRDefault="00D80782" w:rsidP="00D80782">
            <w:pPr>
              <w:jc w:val="center"/>
              <w:rPr>
                <w:rFonts w:ascii="Palatino Linotype" w:hAnsi="Palatino Linotype"/>
                <w:color w:val="000000"/>
              </w:rPr>
            </w:pPr>
            <w:r w:rsidRPr="00F85A20">
              <w:rPr>
                <w:rFonts w:ascii="Palatino Linotype" w:hAnsi="Palatino Linotype"/>
                <w:color w:val="000000"/>
              </w:rPr>
              <w:t>10% of total invoice</w:t>
            </w:r>
          </w:p>
        </w:tc>
        <w:tc>
          <w:tcPr>
            <w:tcW w:w="3117" w:type="dxa"/>
            <w:vAlign w:val="center"/>
          </w:tcPr>
          <w:p w14:paraId="7F427877" w14:textId="2F8FAB55" w:rsidR="00D80782" w:rsidRPr="00F85A20" w:rsidRDefault="00D80782" w:rsidP="00D80782">
            <w:pPr>
              <w:jc w:val="center"/>
              <w:rPr>
                <w:rFonts w:ascii="Palatino Linotype" w:hAnsi="Palatino Linotype"/>
                <w:color w:val="000000"/>
              </w:rPr>
            </w:pPr>
            <w:r w:rsidRPr="00F85A20">
              <w:rPr>
                <w:rFonts w:ascii="Palatino Linotype" w:hAnsi="Palatino Linotype"/>
                <w:color w:val="000000"/>
              </w:rPr>
              <w:t>Unpaid Invoices (30+ days from pick-up) 10% of total invoice</w:t>
            </w:r>
          </w:p>
        </w:tc>
      </w:tr>
      <w:tr w:rsidR="00FF6FEC" w:rsidRPr="00E814AD" w14:paraId="7D506C01" w14:textId="77777777" w:rsidTr="00C11F80">
        <w:tc>
          <w:tcPr>
            <w:tcW w:w="3116" w:type="dxa"/>
          </w:tcPr>
          <w:p w14:paraId="799E231F" w14:textId="77777777" w:rsidR="00FF6FEC" w:rsidRPr="008D323C" w:rsidRDefault="00FF6FEC" w:rsidP="00C11F80">
            <w:pPr>
              <w:jc w:val="center"/>
              <w:rPr>
                <w:rFonts w:ascii="Palatino Linotype" w:eastAsia="PMingLiU" w:hAnsi="Palatino Linotype"/>
              </w:rPr>
            </w:pPr>
            <w:r w:rsidRPr="008D323C">
              <w:rPr>
                <w:rFonts w:ascii="Palatino Linotype" w:eastAsia="PMingLiU" w:hAnsi="Palatino Linotype"/>
              </w:rPr>
              <w:t>Certified Copies</w:t>
            </w:r>
          </w:p>
        </w:tc>
        <w:tc>
          <w:tcPr>
            <w:tcW w:w="3117" w:type="dxa"/>
          </w:tcPr>
          <w:p w14:paraId="42B64E74" w14:textId="77777777" w:rsidR="00FF6FEC" w:rsidRPr="008D323C" w:rsidRDefault="00FF6FEC" w:rsidP="00C11F80">
            <w:pPr>
              <w:jc w:val="center"/>
              <w:rPr>
                <w:rFonts w:ascii="Palatino Linotype" w:hAnsi="Palatino Linotype"/>
                <w:shd w:val="clear" w:color="auto" w:fill="FFFFFF"/>
              </w:rPr>
            </w:pPr>
            <w:r w:rsidRPr="008D323C">
              <w:rPr>
                <w:rFonts w:ascii="Palatino Linotype" w:hAnsi="Palatino Linotype"/>
              </w:rPr>
              <w:t>$5</w:t>
            </w:r>
          </w:p>
        </w:tc>
        <w:tc>
          <w:tcPr>
            <w:tcW w:w="3117" w:type="dxa"/>
          </w:tcPr>
          <w:p w14:paraId="66EC8B16" w14:textId="77777777" w:rsidR="00FF6FEC" w:rsidRPr="008D323C" w:rsidRDefault="00FF6FEC" w:rsidP="00C11F80">
            <w:pPr>
              <w:jc w:val="center"/>
              <w:rPr>
                <w:rFonts w:ascii="Palatino Linotype" w:hAnsi="Palatino Linotype"/>
              </w:rPr>
            </w:pPr>
            <w:r w:rsidRPr="008D323C">
              <w:rPr>
                <w:rFonts w:ascii="Palatino Linotype" w:hAnsi="Palatino Linotype"/>
              </w:rPr>
              <w:t>I.C. § 5-14-3-8</w:t>
            </w:r>
          </w:p>
          <w:p w14:paraId="1BA0A7C2" w14:textId="77777777" w:rsidR="00FF6FEC" w:rsidRPr="008D323C" w:rsidRDefault="00FF6FEC" w:rsidP="00C11F80">
            <w:pPr>
              <w:jc w:val="center"/>
              <w:rPr>
                <w:rFonts w:ascii="Palatino Linotype" w:hAnsi="Palatino Linotype"/>
              </w:rPr>
            </w:pPr>
          </w:p>
        </w:tc>
      </w:tr>
      <w:tr w:rsidR="00FF6FEC" w:rsidRPr="00E814AD" w14:paraId="527AB9ED" w14:textId="77777777" w:rsidTr="00C11F80">
        <w:tc>
          <w:tcPr>
            <w:tcW w:w="3116" w:type="dxa"/>
          </w:tcPr>
          <w:p w14:paraId="114C5ADA" w14:textId="77777777" w:rsidR="00FF6FEC" w:rsidRPr="008D323C" w:rsidRDefault="00FF6FEC" w:rsidP="00C11F80">
            <w:pPr>
              <w:jc w:val="center"/>
              <w:rPr>
                <w:rFonts w:ascii="Palatino Linotype" w:eastAsia="PMingLiU" w:hAnsi="Palatino Linotype"/>
              </w:rPr>
            </w:pPr>
            <w:r w:rsidRPr="008D323C">
              <w:rPr>
                <w:rFonts w:ascii="Palatino Linotype" w:eastAsia="PMingLiU" w:hAnsi="Palatino Linotype"/>
              </w:rPr>
              <w:t>Mobile Food Vendors</w:t>
            </w:r>
          </w:p>
          <w:p w14:paraId="394613AB" w14:textId="77777777" w:rsidR="00FF6FEC" w:rsidRPr="008D323C" w:rsidRDefault="00FF6FEC" w:rsidP="00C11F80">
            <w:pPr>
              <w:jc w:val="center"/>
              <w:rPr>
                <w:rFonts w:ascii="Palatino Linotype" w:eastAsia="PMingLiU" w:hAnsi="Palatino Linotype"/>
              </w:rPr>
            </w:pPr>
          </w:p>
        </w:tc>
        <w:tc>
          <w:tcPr>
            <w:tcW w:w="3117" w:type="dxa"/>
          </w:tcPr>
          <w:p w14:paraId="25D0863A" w14:textId="67DD8AE7" w:rsidR="00FF6FEC" w:rsidRPr="008D323C" w:rsidRDefault="00FF6FEC" w:rsidP="00C11F80">
            <w:pPr>
              <w:shd w:val="clear" w:color="auto" w:fill="FFFFFF"/>
              <w:jc w:val="center"/>
              <w:rPr>
                <w:rFonts w:ascii="Palatino Linotype" w:hAnsi="Palatino Linotype" w:cs="Arial"/>
                <w:color w:val="212529"/>
              </w:rPr>
            </w:pPr>
            <w:r w:rsidRPr="008D323C">
              <w:rPr>
                <w:rFonts w:ascii="Palatino Linotype" w:hAnsi="Palatino Linotype" w:cs="Arial"/>
                <w:color w:val="212529"/>
              </w:rPr>
              <w:t>One-year license: $</w:t>
            </w:r>
            <w:r w:rsidR="008D323C" w:rsidRPr="008D323C">
              <w:rPr>
                <w:rFonts w:ascii="Palatino Linotype" w:hAnsi="Palatino Linotype" w:cs="Arial"/>
                <w:color w:val="212529"/>
              </w:rPr>
              <w:t>25.00</w:t>
            </w:r>
          </w:p>
          <w:p w14:paraId="4BBA1CBC" w14:textId="77777777" w:rsidR="00FF6FEC" w:rsidRPr="008D323C" w:rsidRDefault="00FF6FEC" w:rsidP="00C11F80">
            <w:pPr>
              <w:jc w:val="center"/>
              <w:rPr>
                <w:rFonts w:ascii="Palatino Linotype" w:hAnsi="Palatino Linotype"/>
              </w:rPr>
            </w:pPr>
          </w:p>
        </w:tc>
        <w:tc>
          <w:tcPr>
            <w:tcW w:w="3117" w:type="dxa"/>
          </w:tcPr>
          <w:p w14:paraId="3DED44F1" w14:textId="77777777" w:rsidR="00FF6FEC" w:rsidRPr="008D323C" w:rsidRDefault="00FF6FEC" w:rsidP="00C11F80">
            <w:pPr>
              <w:jc w:val="center"/>
              <w:rPr>
                <w:rFonts w:ascii="Palatino Linotype" w:hAnsi="Palatino Linotype"/>
              </w:rPr>
            </w:pPr>
          </w:p>
        </w:tc>
      </w:tr>
      <w:tr w:rsidR="001F1AE3" w:rsidRPr="00E814AD" w14:paraId="6CBE5C21" w14:textId="77777777" w:rsidTr="00C11F80">
        <w:tc>
          <w:tcPr>
            <w:tcW w:w="3116" w:type="dxa"/>
          </w:tcPr>
          <w:p w14:paraId="2A539DB6" w14:textId="24FA0D9B" w:rsidR="001F1AE3" w:rsidRPr="008D323C" w:rsidRDefault="001F1AE3" w:rsidP="00C11F80">
            <w:pPr>
              <w:jc w:val="center"/>
              <w:rPr>
                <w:rFonts w:ascii="Palatino Linotype" w:eastAsia="PMingLiU" w:hAnsi="Palatino Linotype"/>
              </w:rPr>
            </w:pPr>
            <w:r w:rsidRPr="008D323C">
              <w:rPr>
                <w:rFonts w:ascii="Palatino Linotype" w:eastAsia="PMingLiU" w:hAnsi="Palatino Linotype"/>
              </w:rPr>
              <w:t xml:space="preserve">Special Events </w:t>
            </w:r>
            <w:r w:rsidR="008D323C" w:rsidRPr="008D323C">
              <w:rPr>
                <w:rFonts w:ascii="Palatino Linotype" w:eastAsia="PMingLiU" w:hAnsi="Palatino Linotype"/>
              </w:rPr>
              <w:t>Permit</w:t>
            </w:r>
          </w:p>
        </w:tc>
        <w:tc>
          <w:tcPr>
            <w:tcW w:w="3117" w:type="dxa"/>
          </w:tcPr>
          <w:p w14:paraId="02F20DEE" w14:textId="62D9E1F7" w:rsidR="001F1AE3" w:rsidRPr="008D323C" w:rsidRDefault="001F1AE3" w:rsidP="00C11F80">
            <w:pPr>
              <w:shd w:val="clear" w:color="auto" w:fill="FFFFFF"/>
              <w:jc w:val="center"/>
              <w:rPr>
                <w:rFonts w:ascii="Palatino Linotype" w:hAnsi="Palatino Linotype" w:cs="Arial"/>
                <w:color w:val="212529"/>
              </w:rPr>
            </w:pPr>
            <w:r w:rsidRPr="008D323C">
              <w:rPr>
                <w:rFonts w:ascii="Palatino Linotype" w:hAnsi="Palatino Linotype" w:cs="Arial"/>
                <w:color w:val="212529"/>
              </w:rPr>
              <w:t>$150.00</w:t>
            </w:r>
          </w:p>
          <w:p w14:paraId="64D611BA" w14:textId="3CE665F1" w:rsidR="001F1AE3" w:rsidRPr="008D323C" w:rsidRDefault="001F1AE3" w:rsidP="00C11F80">
            <w:pPr>
              <w:shd w:val="clear" w:color="auto" w:fill="FFFFFF"/>
              <w:jc w:val="center"/>
              <w:rPr>
                <w:rFonts w:ascii="Palatino Linotype" w:hAnsi="Palatino Linotype" w:cs="Arial"/>
                <w:color w:val="212529"/>
              </w:rPr>
            </w:pPr>
          </w:p>
        </w:tc>
        <w:tc>
          <w:tcPr>
            <w:tcW w:w="3117" w:type="dxa"/>
          </w:tcPr>
          <w:p w14:paraId="0372F8C5" w14:textId="77777777" w:rsidR="001F1AE3" w:rsidRPr="008D323C" w:rsidRDefault="001F1AE3" w:rsidP="00C11F80">
            <w:pPr>
              <w:jc w:val="center"/>
              <w:rPr>
                <w:rFonts w:ascii="Palatino Linotype" w:hAnsi="Palatino Linotype"/>
              </w:rPr>
            </w:pPr>
          </w:p>
        </w:tc>
      </w:tr>
      <w:tr w:rsidR="00B47F11" w:rsidRPr="00E814AD" w14:paraId="47FF3927" w14:textId="77777777" w:rsidTr="00C11F80">
        <w:tc>
          <w:tcPr>
            <w:tcW w:w="3116" w:type="dxa"/>
          </w:tcPr>
          <w:p w14:paraId="0A7B74E3" w14:textId="478731C0" w:rsidR="00B47F11" w:rsidRPr="00B47F11" w:rsidRDefault="00B47F11" w:rsidP="00C11F80">
            <w:pPr>
              <w:jc w:val="center"/>
              <w:rPr>
                <w:rFonts w:ascii="Palatino Linotype" w:eastAsia="PMingLiU" w:hAnsi="Palatino Linotype"/>
              </w:rPr>
            </w:pPr>
            <w:r w:rsidRPr="00B47F11">
              <w:rPr>
                <w:rFonts w:ascii="Palatino Linotype" w:eastAsia="PMingLiU" w:hAnsi="Palatino Linotype"/>
              </w:rPr>
              <w:t>Peddlers and Itinerant Merchants Permit</w:t>
            </w:r>
          </w:p>
        </w:tc>
        <w:tc>
          <w:tcPr>
            <w:tcW w:w="3117" w:type="dxa"/>
          </w:tcPr>
          <w:p w14:paraId="3A84986B" w14:textId="77777777" w:rsidR="00B47F11" w:rsidRPr="00B47F11" w:rsidRDefault="00B47F11" w:rsidP="00C11F80">
            <w:pPr>
              <w:shd w:val="clear" w:color="auto" w:fill="FFFFFF"/>
              <w:jc w:val="center"/>
              <w:rPr>
                <w:rFonts w:ascii="Palatino Linotype" w:hAnsi="Palatino Linotype" w:cs="Arial"/>
                <w:shd w:val="clear" w:color="auto" w:fill="FFFFFF"/>
              </w:rPr>
            </w:pPr>
            <w:r w:rsidRPr="00B47F11">
              <w:rPr>
                <w:rFonts w:ascii="Palatino Linotype" w:hAnsi="Palatino Linotype" w:cs="Arial"/>
                <w:shd w:val="clear" w:color="auto" w:fill="FFFFFF"/>
              </w:rPr>
              <w:t>10-day: $50, plus $10/individual using permit</w:t>
            </w:r>
          </w:p>
          <w:p w14:paraId="7AF5FBC3" w14:textId="77777777" w:rsidR="00B47F11" w:rsidRPr="00B47F11" w:rsidRDefault="00B47F11" w:rsidP="00C11F80">
            <w:pPr>
              <w:shd w:val="clear" w:color="auto" w:fill="FFFFFF"/>
              <w:jc w:val="center"/>
              <w:rPr>
                <w:rFonts w:ascii="Palatino Linotype" w:hAnsi="Palatino Linotype" w:cs="Arial"/>
                <w:shd w:val="clear" w:color="auto" w:fill="FFFFFF"/>
              </w:rPr>
            </w:pPr>
          </w:p>
          <w:p w14:paraId="3D3FF125" w14:textId="0DA97E75" w:rsidR="00B47F11" w:rsidRPr="0017376C" w:rsidRDefault="00B47F11" w:rsidP="0017376C">
            <w:pPr>
              <w:shd w:val="clear" w:color="auto" w:fill="FFFFFF"/>
              <w:jc w:val="center"/>
              <w:rPr>
                <w:rFonts w:ascii="Palatino Linotype" w:hAnsi="Palatino Linotype" w:cs="Arial"/>
                <w:shd w:val="clear" w:color="auto" w:fill="FFFFFF"/>
              </w:rPr>
            </w:pPr>
            <w:r w:rsidRPr="00B47F11">
              <w:rPr>
                <w:rFonts w:ascii="Palatino Linotype" w:hAnsi="Palatino Linotype" w:cs="Arial"/>
                <w:shd w:val="clear" w:color="auto" w:fill="FFFFFF"/>
              </w:rPr>
              <w:t xml:space="preserve">120 </w:t>
            </w:r>
            <w:proofErr w:type="gramStart"/>
            <w:r w:rsidRPr="00B47F11">
              <w:rPr>
                <w:rFonts w:ascii="Palatino Linotype" w:hAnsi="Palatino Linotype" w:cs="Arial"/>
                <w:shd w:val="clear" w:color="auto" w:fill="FFFFFF"/>
              </w:rPr>
              <w:t>day</w:t>
            </w:r>
            <w:proofErr w:type="gramEnd"/>
            <w:r w:rsidRPr="00B47F11">
              <w:rPr>
                <w:rFonts w:ascii="Palatino Linotype" w:hAnsi="Palatino Linotype" w:cs="Arial"/>
                <w:shd w:val="clear" w:color="auto" w:fill="FFFFFF"/>
              </w:rPr>
              <w:t xml:space="preserve">: </w:t>
            </w:r>
            <w:r w:rsidR="0017376C" w:rsidRPr="00B47F11">
              <w:rPr>
                <w:rFonts w:ascii="Palatino Linotype" w:hAnsi="Palatino Linotype" w:cs="Arial"/>
                <w:shd w:val="clear" w:color="auto" w:fill="FFFFFF"/>
              </w:rPr>
              <w:t>$</w:t>
            </w:r>
            <w:r w:rsidR="0017376C">
              <w:rPr>
                <w:rFonts w:ascii="Palatino Linotype" w:hAnsi="Palatino Linotype" w:cs="Arial"/>
                <w:shd w:val="clear" w:color="auto" w:fill="FFFFFF"/>
              </w:rPr>
              <w:t>10</w:t>
            </w:r>
            <w:r w:rsidR="0017376C" w:rsidRPr="00B47F11">
              <w:rPr>
                <w:rFonts w:ascii="Palatino Linotype" w:hAnsi="Palatino Linotype" w:cs="Arial"/>
                <w:shd w:val="clear" w:color="auto" w:fill="FFFFFF"/>
              </w:rPr>
              <w:t>0, plus $10/individual using permit</w:t>
            </w:r>
          </w:p>
        </w:tc>
        <w:tc>
          <w:tcPr>
            <w:tcW w:w="3117" w:type="dxa"/>
          </w:tcPr>
          <w:p w14:paraId="5912F99F" w14:textId="77777777" w:rsidR="00B47F11" w:rsidRPr="00B47F11" w:rsidRDefault="00B47F11" w:rsidP="00C11F80">
            <w:pPr>
              <w:jc w:val="center"/>
              <w:rPr>
                <w:rFonts w:ascii="Palatino Linotype" w:hAnsi="Palatino Linotype"/>
              </w:rPr>
            </w:pPr>
          </w:p>
        </w:tc>
      </w:tr>
    </w:tbl>
    <w:p w14:paraId="493B93E9" w14:textId="77777777" w:rsidR="00FF6FEC" w:rsidRDefault="00FF6FEC" w:rsidP="00FF6FEC">
      <w:pPr>
        <w:rPr>
          <w:rFonts w:ascii="Palatino Linotype" w:eastAsia="PMingLiU" w:hAnsi="Palatino Linotype"/>
          <w:b/>
        </w:rPr>
      </w:pPr>
    </w:p>
    <w:p w14:paraId="0DA6312E" w14:textId="77777777" w:rsidR="00FF6FEC" w:rsidRDefault="00FF6FEC" w:rsidP="00FF6FEC">
      <w:pPr>
        <w:rPr>
          <w:rFonts w:ascii="Palatino Linotype" w:eastAsia="PMingLiU" w:hAnsi="Palatino Linotype"/>
          <w:b/>
        </w:rPr>
      </w:pPr>
    </w:p>
    <w:p w14:paraId="3BB97BE4" w14:textId="0C73B82B" w:rsidR="00FF6FEC" w:rsidRPr="00E814AD" w:rsidRDefault="00246E15" w:rsidP="00FF6FEC">
      <w:pPr>
        <w:rPr>
          <w:rFonts w:ascii="Palatino Linotype" w:eastAsia="PMingLiU" w:hAnsi="Palatino Linotype"/>
          <w:b/>
        </w:rPr>
      </w:pPr>
      <w:r>
        <w:rPr>
          <w:rFonts w:ascii="Palatino Linotype" w:eastAsia="PMingLiU" w:hAnsi="Palatino Linotype"/>
          <w:b/>
        </w:rPr>
        <w:t>McCordsville</w:t>
      </w:r>
      <w:r w:rsidR="00FF6FEC" w:rsidRPr="00E814AD">
        <w:rPr>
          <w:rFonts w:ascii="Palatino Linotype" w:eastAsia="PMingLiU" w:hAnsi="Palatino Linotype"/>
          <w:b/>
        </w:rPr>
        <w:t xml:space="preserve"> Police Department</w:t>
      </w:r>
    </w:p>
    <w:p w14:paraId="55D2ACEC" w14:textId="77777777" w:rsidR="00FF6FEC" w:rsidRPr="00E814AD" w:rsidRDefault="00FF6FEC" w:rsidP="00FF6FEC">
      <w:pPr>
        <w:jc w:val="center"/>
        <w:rPr>
          <w:rFonts w:ascii="Palatino Linotype" w:eastAsia="PMingLiU" w:hAnsi="Palatino Linotype"/>
          <w:b/>
        </w:rPr>
      </w:pPr>
    </w:p>
    <w:tbl>
      <w:tblPr>
        <w:tblStyle w:val="TableGrid"/>
        <w:tblW w:w="0" w:type="auto"/>
        <w:tblLook w:val="04A0" w:firstRow="1" w:lastRow="0" w:firstColumn="1" w:lastColumn="0" w:noHBand="0" w:noVBand="1"/>
      </w:tblPr>
      <w:tblGrid>
        <w:gridCol w:w="3116"/>
        <w:gridCol w:w="3117"/>
        <w:gridCol w:w="3117"/>
      </w:tblGrid>
      <w:tr w:rsidR="00FF6FEC" w:rsidRPr="00E814AD" w14:paraId="75F71317" w14:textId="77777777" w:rsidTr="00C11F80">
        <w:tc>
          <w:tcPr>
            <w:tcW w:w="3116" w:type="dxa"/>
          </w:tcPr>
          <w:p w14:paraId="0E40C470" w14:textId="77777777" w:rsidR="00FF6FEC" w:rsidRPr="00E814AD" w:rsidRDefault="00FF6FEC" w:rsidP="00C11F80">
            <w:pPr>
              <w:jc w:val="center"/>
              <w:rPr>
                <w:rFonts w:ascii="Palatino Linotype" w:eastAsia="PMingLiU" w:hAnsi="Palatino Linotype"/>
              </w:rPr>
            </w:pPr>
            <w:r w:rsidRPr="00E814AD">
              <w:rPr>
                <w:rFonts w:ascii="Palatino Linotype" w:eastAsia="PMingLiU" w:hAnsi="Palatino Linotype"/>
              </w:rPr>
              <w:t xml:space="preserve">Certified </w:t>
            </w:r>
            <w:r>
              <w:rPr>
                <w:rFonts w:ascii="Palatino Linotype" w:hAnsi="Palatino Linotype"/>
              </w:rPr>
              <w:t>C</w:t>
            </w:r>
            <w:r w:rsidRPr="00E814AD">
              <w:rPr>
                <w:rFonts w:ascii="Palatino Linotype" w:hAnsi="Palatino Linotype"/>
              </w:rPr>
              <w:t xml:space="preserve">opies </w:t>
            </w:r>
            <w:r>
              <w:rPr>
                <w:rFonts w:ascii="Palatino Linotype" w:hAnsi="Palatino Linotype"/>
              </w:rPr>
              <w:t>of Case/I</w:t>
            </w:r>
            <w:r w:rsidRPr="00E814AD">
              <w:rPr>
                <w:rFonts w:ascii="Palatino Linotype" w:hAnsi="Palatino Linotype"/>
              </w:rPr>
              <w:t>ncident Reports</w:t>
            </w:r>
          </w:p>
        </w:tc>
        <w:tc>
          <w:tcPr>
            <w:tcW w:w="3117" w:type="dxa"/>
          </w:tcPr>
          <w:p w14:paraId="65BCA2F9" w14:textId="7FEC8C80" w:rsidR="00FF6FEC" w:rsidRPr="00E814AD" w:rsidRDefault="00FF6FEC" w:rsidP="00C11F80">
            <w:pPr>
              <w:jc w:val="center"/>
              <w:rPr>
                <w:rFonts w:ascii="Palatino Linotype" w:eastAsia="PMingLiU" w:hAnsi="Palatino Linotype"/>
                <w:b/>
              </w:rPr>
            </w:pPr>
            <w:r>
              <w:rPr>
                <w:rFonts w:ascii="Palatino Linotype" w:hAnsi="Palatino Linotype"/>
              </w:rPr>
              <w:t>$5</w:t>
            </w:r>
            <w:r w:rsidR="004847FA">
              <w:rPr>
                <w:rFonts w:ascii="Palatino Linotype" w:hAnsi="Palatino Linotype"/>
              </w:rPr>
              <w:t>.00</w:t>
            </w:r>
          </w:p>
        </w:tc>
        <w:tc>
          <w:tcPr>
            <w:tcW w:w="3117" w:type="dxa"/>
          </w:tcPr>
          <w:p w14:paraId="10C523B2" w14:textId="77777777" w:rsidR="00FF6FEC" w:rsidRPr="00E814AD" w:rsidRDefault="00FF6FEC" w:rsidP="00C11F80">
            <w:pPr>
              <w:jc w:val="center"/>
              <w:rPr>
                <w:rFonts w:ascii="Palatino Linotype" w:eastAsia="PMingLiU" w:hAnsi="Palatino Linotype"/>
                <w:b/>
              </w:rPr>
            </w:pPr>
            <w:r w:rsidRPr="00E814AD">
              <w:rPr>
                <w:rFonts w:ascii="Palatino Linotype" w:hAnsi="Palatino Linotype"/>
              </w:rPr>
              <w:t>I.C.</w:t>
            </w:r>
            <w:r>
              <w:rPr>
                <w:rFonts w:ascii="Palatino Linotype" w:hAnsi="Palatino Linotype"/>
              </w:rPr>
              <w:t xml:space="preserve"> § 5-14-3-</w:t>
            </w:r>
            <w:r w:rsidRPr="00E814AD">
              <w:rPr>
                <w:rFonts w:ascii="Palatino Linotype" w:hAnsi="Palatino Linotype"/>
              </w:rPr>
              <w:t>8</w:t>
            </w:r>
          </w:p>
        </w:tc>
      </w:tr>
      <w:tr w:rsidR="00FF6FEC" w:rsidRPr="00E814AD" w14:paraId="2100B463" w14:textId="77777777" w:rsidTr="00C11F80">
        <w:tc>
          <w:tcPr>
            <w:tcW w:w="3116" w:type="dxa"/>
          </w:tcPr>
          <w:p w14:paraId="22A458BC" w14:textId="77777777" w:rsidR="00FF6FEC" w:rsidRPr="00E814AD" w:rsidRDefault="00FF6FEC" w:rsidP="00C11F80">
            <w:pPr>
              <w:jc w:val="center"/>
              <w:rPr>
                <w:rFonts w:ascii="Palatino Linotype" w:eastAsia="PMingLiU" w:hAnsi="Palatino Linotype"/>
                <w:b/>
              </w:rPr>
            </w:pPr>
            <w:r w:rsidRPr="00E814AD">
              <w:rPr>
                <w:rFonts w:ascii="Palatino Linotype" w:hAnsi="Palatino Linotype"/>
              </w:rPr>
              <w:lastRenderedPageBreak/>
              <w:t>Accident Reports</w:t>
            </w:r>
          </w:p>
        </w:tc>
        <w:tc>
          <w:tcPr>
            <w:tcW w:w="3117" w:type="dxa"/>
          </w:tcPr>
          <w:p w14:paraId="15ECF60C" w14:textId="489DA26D" w:rsidR="00FF6FEC" w:rsidRPr="00E814AD" w:rsidRDefault="00FF6FEC" w:rsidP="00C11F80">
            <w:pPr>
              <w:jc w:val="center"/>
              <w:rPr>
                <w:rFonts w:ascii="Palatino Linotype" w:eastAsia="PMingLiU" w:hAnsi="Palatino Linotype"/>
                <w:b/>
              </w:rPr>
            </w:pPr>
            <w:r w:rsidRPr="00E814AD">
              <w:rPr>
                <w:rFonts w:ascii="Palatino Linotype" w:hAnsi="Palatino Linotype"/>
              </w:rPr>
              <w:t>$</w:t>
            </w:r>
            <w:r w:rsidR="004847FA">
              <w:rPr>
                <w:rFonts w:ascii="Palatino Linotype" w:hAnsi="Palatino Linotype"/>
              </w:rPr>
              <w:t>8.00</w:t>
            </w:r>
          </w:p>
        </w:tc>
        <w:tc>
          <w:tcPr>
            <w:tcW w:w="3117" w:type="dxa"/>
          </w:tcPr>
          <w:p w14:paraId="3EA7E45B" w14:textId="77777777" w:rsidR="00FF6FEC" w:rsidRDefault="00FF6FEC" w:rsidP="00C11F80">
            <w:pPr>
              <w:jc w:val="center"/>
              <w:rPr>
                <w:rFonts w:ascii="Palatino Linotype" w:hAnsi="Palatino Linotype"/>
              </w:rPr>
            </w:pPr>
            <w:r w:rsidRPr="00E814AD">
              <w:rPr>
                <w:rFonts w:ascii="Palatino Linotype" w:hAnsi="Palatino Linotype"/>
              </w:rPr>
              <w:t>I.C.</w:t>
            </w:r>
            <w:r>
              <w:rPr>
                <w:rFonts w:ascii="Palatino Linotype" w:hAnsi="Palatino Linotype"/>
              </w:rPr>
              <w:t xml:space="preserve"> § 9-26-9-</w:t>
            </w:r>
            <w:r w:rsidRPr="00E814AD">
              <w:rPr>
                <w:rFonts w:ascii="Palatino Linotype" w:hAnsi="Palatino Linotype"/>
              </w:rPr>
              <w:t>3</w:t>
            </w:r>
          </w:p>
          <w:p w14:paraId="49F0412A" w14:textId="77777777" w:rsidR="00FF6FEC" w:rsidRPr="00E814AD" w:rsidRDefault="00FF6FEC" w:rsidP="00C11F80">
            <w:pPr>
              <w:jc w:val="center"/>
              <w:rPr>
                <w:rFonts w:ascii="Palatino Linotype" w:eastAsia="PMingLiU" w:hAnsi="Palatino Linotype"/>
                <w:b/>
              </w:rPr>
            </w:pPr>
          </w:p>
        </w:tc>
      </w:tr>
      <w:tr w:rsidR="00FF6FEC" w:rsidRPr="00E814AD" w14:paraId="73FC9BA9" w14:textId="77777777" w:rsidTr="00C11F80">
        <w:tc>
          <w:tcPr>
            <w:tcW w:w="3116" w:type="dxa"/>
          </w:tcPr>
          <w:p w14:paraId="3315026C" w14:textId="77777777" w:rsidR="00FF6FEC" w:rsidRPr="00E814AD" w:rsidRDefault="00FF6FEC" w:rsidP="00C11F80">
            <w:pPr>
              <w:jc w:val="center"/>
              <w:rPr>
                <w:rFonts w:ascii="Palatino Linotype" w:eastAsia="PMingLiU" w:hAnsi="Palatino Linotype"/>
                <w:b/>
              </w:rPr>
            </w:pPr>
            <w:r w:rsidRPr="00E814AD">
              <w:rPr>
                <w:rFonts w:ascii="Palatino Linotype" w:hAnsi="Palatino Linotype"/>
              </w:rPr>
              <w:t>Body Camera Video</w:t>
            </w:r>
          </w:p>
        </w:tc>
        <w:tc>
          <w:tcPr>
            <w:tcW w:w="3117" w:type="dxa"/>
          </w:tcPr>
          <w:p w14:paraId="4AB0DF95" w14:textId="11F682C6" w:rsidR="00FF6FEC" w:rsidRDefault="00FF6FEC" w:rsidP="004847FA">
            <w:pPr>
              <w:jc w:val="center"/>
              <w:rPr>
                <w:rFonts w:ascii="Palatino Linotype" w:hAnsi="Palatino Linotype"/>
              </w:rPr>
            </w:pPr>
            <w:r>
              <w:rPr>
                <w:rFonts w:ascii="Palatino Linotype" w:hAnsi="Palatino Linotype"/>
              </w:rPr>
              <w:t>$150</w:t>
            </w:r>
            <w:r w:rsidR="004847FA">
              <w:rPr>
                <w:rFonts w:ascii="Palatino Linotype" w:hAnsi="Palatino Linotype"/>
              </w:rPr>
              <w:t>.00</w:t>
            </w:r>
          </w:p>
          <w:p w14:paraId="7E7E2E44" w14:textId="77777777" w:rsidR="00FF6FEC" w:rsidRPr="00E814AD" w:rsidRDefault="00FF6FEC" w:rsidP="00C11F80">
            <w:pPr>
              <w:jc w:val="center"/>
              <w:rPr>
                <w:rFonts w:ascii="Palatino Linotype" w:eastAsia="PMingLiU" w:hAnsi="Palatino Linotype"/>
                <w:b/>
              </w:rPr>
            </w:pPr>
          </w:p>
        </w:tc>
        <w:tc>
          <w:tcPr>
            <w:tcW w:w="3117" w:type="dxa"/>
          </w:tcPr>
          <w:p w14:paraId="49C1F06C" w14:textId="77777777" w:rsidR="00FF6FEC" w:rsidRDefault="00FF6FEC" w:rsidP="00C11F80">
            <w:pPr>
              <w:jc w:val="center"/>
              <w:rPr>
                <w:rFonts w:ascii="Palatino Linotype" w:hAnsi="Palatino Linotype"/>
              </w:rPr>
            </w:pPr>
            <w:r>
              <w:rPr>
                <w:rFonts w:ascii="Palatino Linotype" w:hAnsi="Palatino Linotype"/>
              </w:rPr>
              <w:t>I.C. § 5-</w:t>
            </w:r>
            <w:proofErr w:type="gramStart"/>
            <w:r>
              <w:rPr>
                <w:rFonts w:ascii="Palatino Linotype" w:hAnsi="Palatino Linotype"/>
              </w:rPr>
              <w:t>14-3-8;</w:t>
            </w:r>
            <w:proofErr w:type="gramEnd"/>
          </w:p>
          <w:p w14:paraId="303133AE" w14:textId="77777777" w:rsidR="00FF6FEC" w:rsidRPr="00E814AD" w:rsidRDefault="00FF6FEC" w:rsidP="00C11F80">
            <w:pPr>
              <w:jc w:val="center"/>
              <w:rPr>
                <w:rFonts w:ascii="Palatino Linotype" w:eastAsia="PMingLiU" w:hAnsi="Palatino Linotype"/>
                <w:b/>
              </w:rPr>
            </w:pPr>
            <w:r>
              <w:rPr>
                <w:rFonts w:ascii="Palatino Linotype" w:hAnsi="Palatino Linotype"/>
              </w:rPr>
              <w:t>I.C. § 5-14-3-2(k)</w:t>
            </w:r>
          </w:p>
          <w:p w14:paraId="6A9868E2" w14:textId="77777777" w:rsidR="00FF6FEC" w:rsidRPr="00E814AD" w:rsidRDefault="00FF6FEC" w:rsidP="00C11F80">
            <w:pPr>
              <w:jc w:val="center"/>
              <w:rPr>
                <w:rFonts w:ascii="Palatino Linotype" w:eastAsia="PMingLiU" w:hAnsi="Palatino Linotype"/>
                <w:b/>
              </w:rPr>
            </w:pPr>
          </w:p>
        </w:tc>
      </w:tr>
    </w:tbl>
    <w:p w14:paraId="3E1EF7A3" w14:textId="77777777" w:rsidR="00FF6FEC" w:rsidRPr="00473012" w:rsidRDefault="00FF6FEC" w:rsidP="00FF6FEC">
      <w:pPr>
        <w:jc w:val="center"/>
        <w:rPr>
          <w:rFonts w:ascii="Palatino Linotype" w:eastAsia="PMingLiU" w:hAnsi="Palatino Linotype"/>
          <w:b/>
        </w:rPr>
      </w:pPr>
    </w:p>
    <w:p w14:paraId="450EF1B8" w14:textId="442E3129" w:rsidR="00FF6FEC" w:rsidRPr="00AD1D57" w:rsidRDefault="00246E15" w:rsidP="00FF6FEC">
      <w:pPr>
        <w:rPr>
          <w:rFonts w:ascii="Palatino Linotype" w:hAnsi="Palatino Linotype"/>
          <w:b/>
        </w:rPr>
      </w:pPr>
      <w:r w:rsidRPr="00FF68A2">
        <w:rPr>
          <w:rFonts w:ascii="Palatino Linotype" w:hAnsi="Palatino Linotype"/>
          <w:b/>
        </w:rPr>
        <w:t>McCordsville</w:t>
      </w:r>
      <w:r w:rsidR="00FF6FEC" w:rsidRPr="00FF68A2">
        <w:rPr>
          <w:rFonts w:ascii="Palatino Linotype" w:hAnsi="Palatino Linotype"/>
          <w:b/>
        </w:rPr>
        <w:t xml:space="preserve"> Park Department</w:t>
      </w:r>
    </w:p>
    <w:p w14:paraId="695C00F3" w14:textId="77777777" w:rsidR="00FF6FEC" w:rsidRDefault="00FF6FEC" w:rsidP="00FF6FEC">
      <w:pPr>
        <w:jc w:val="center"/>
        <w:rPr>
          <w:rFonts w:ascii="Palatino Linotype" w:hAnsi="Palatino Linotype"/>
        </w:rPr>
      </w:pPr>
    </w:p>
    <w:tbl>
      <w:tblPr>
        <w:tblStyle w:val="TableGrid"/>
        <w:tblW w:w="0" w:type="auto"/>
        <w:tblLook w:val="04A0" w:firstRow="1" w:lastRow="0" w:firstColumn="1" w:lastColumn="0" w:noHBand="0" w:noVBand="1"/>
      </w:tblPr>
      <w:tblGrid>
        <w:gridCol w:w="3865"/>
        <w:gridCol w:w="2880"/>
        <w:gridCol w:w="2605"/>
      </w:tblGrid>
      <w:tr w:rsidR="00FF6FEC" w14:paraId="218BE966" w14:textId="77777777" w:rsidTr="00C11F80">
        <w:tc>
          <w:tcPr>
            <w:tcW w:w="3865" w:type="dxa"/>
          </w:tcPr>
          <w:p w14:paraId="099D53B5" w14:textId="3415DB77" w:rsidR="00FF6FEC" w:rsidRPr="007A4EE8" w:rsidRDefault="00FF68A2" w:rsidP="00C11F80">
            <w:pPr>
              <w:jc w:val="center"/>
              <w:rPr>
                <w:rFonts w:ascii="Palatino Linotype" w:hAnsi="Palatino Linotype"/>
              </w:rPr>
            </w:pPr>
            <w:r>
              <w:rPr>
                <w:rFonts w:ascii="Palatino Linotype" w:hAnsi="Palatino Linotype"/>
              </w:rPr>
              <w:t>Town Hall Park Shelter</w:t>
            </w:r>
          </w:p>
        </w:tc>
        <w:tc>
          <w:tcPr>
            <w:tcW w:w="2880" w:type="dxa"/>
          </w:tcPr>
          <w:p w14:paraId="73A0E9AB" w14:textId="5679354B" w:rsidR="00FF6FEC" w:rsidRDefault="00FF68A2" w:rsidP="00C11F80">
            <w:pPr>
              <w:jc w:val="center"/>
              <w:rPr>
                <w:rFonts w:ascii="Palatino Linotype" w:hAnsi="Palatino Linotype"/>
              </w:rPr>
            </w:pPr>
            <w:r>
              <w:rPr>
                <w:rFonts w:ascii="Palatino Linotype" w:hAnsi="Palatino Linotype"/>
              </w:rPr>
              <w:t>Residents</w:t>
            </w:r>
          </w:p>
          <w:p w14:paraId="7F3137AF" w14:textId="2671A2F9" w:rsidR="00FF6FEC" w:rsidRDefault="00FF6FEC" w:rsidP="00C11F80">
            <w:pPr>
              <w:jc w:val="center"/>
              <w:rPr>
                <w:rFonts w:ascii="Palatino Linotype" w:hAnsi="Palatino Linotype"/>
              </w:rPr>
            </w:pPr>
            <w:r>
              <w:rPr>
                <w:rFonts w:ascii="Palatino Linotype" w:hAnsi="Palatino Linotype"/>
              </w:rPr>
              <w:t>$</w:t>
            </w:r>
            <w:r w:rsidR="00FF68A2">
              <w:rPr>
                <w:rFonts w:ascii="Palatino Linotype" w:hAnsi="Palatino Linotype"/>
              </w:rPr>
              <w:t>100</w:t>
            </w:r>
            <w:r>
              <w:rPr>
                <w:rFonts w:ascii="Palatino Linotype" w:hAnsi="Palatino Linotype"/>
              </w:rPr>
              <w:t>.00</w:t>
            </w:r>
          </w:p>
        </w:tc>
        <w:tc>
          <w:tcPr>
            <w:tcW w:w="2605" w:type="dxa"/>
          </w:tcPr>
          <w:p w14:paraId="1E322A70" w14:textId="60E9044A" w:rsidR="00FF6FEC" w:rsidRDefault="00FF68A2" w:rsidP="00C11F80">
            <w:pPr>
              <w:jc w:val="center"/>
              <w:rPr>
                <w:rFonts w:ascii="Palatino Linotype" w:hAnsi="Palatino Linotype"/>
              </w:rPr>
            </w:pPr>
            <w:r>
              <w:rPr>
                <w:rFonts w:ascii="Palatino Linotype" w:hAnsi="Palatino Linotype"/>
              </w:rPr>
              <w:t>Non-Residents</w:t>
            </w:r>
          </w:p>
          <w:p w14:paraId="0592D9E4" w14:textId="7085F8E8" w:rsidR="00FF6FEC" w:rsidRDefault="00FF6FEC" w:rsidP="00C11F80">
            <w:pPr>
              <w:jc w:val="center"/>
              <w:rPr>
                <w:rFonts w:ascii="Palatino Linotype" w:hAnsi="Palatino Linotype"/>
              </w:rPr>
            </w:pPr>
            <w:r>
              <w:rPr>
                <w:rFonts w:ascii="Palatino Linotype" w:hAnsi="Palatino Linotype"/>
              </w:rPr>
              <w:t>$</w:t>
            </w:r>
            <w:r w:rsidR="00FF68A2">
              <w:rPr>
                <w:rFonts w:ascii="Palatino Linotype" w:hAnsi="Palatino Linotype"/>
              </w:rPr>
              <w:t>1</w:t>
            </w:r>
            <w:r>
              <w:rPr>
                <w:rFonts w:ascii="Palatino Linotype" w:hAnsi="Palatino Linotype"/>
              </w:rPr>
              <w:t>50.00</w:t>
            </w:r>
          </w:p>
          <w:p w14:paraId="6DBDB314" w14:textId="77777777" w:rsidR="00FF6FEC" w:rsidRDefault="00FF6FEC" w:rsidP="00C11F80">
            <w:pPr>
              <w:jc w:val="center"/>
              <w:rPr>
                <w:rFonts w:ascii="Palatino Linotype" w:hAnsi="Palatino Linotype"/>
              </w:rPr>
            </w:pPr>
          </w:p>
        </w:tc>
      </w:tr>
      <w:tr w:rsidR="00FF68A2" w14:paraId="69F181C4" w14:textId="77777777" w:rsidTr="00C11F80">
        <w:tc>
          <w:tcPr>
            <w:tcW w:w="3865" w:type="dxa"/>
          </w:tcPr>
          <w:p w14:paraId="0F85AD86" w14:textId="3E6D6670" w:rsidR="00FF68A2" w:rsidRDefault="00FF68A2" w:rsidP="00FF68A2">
            <w:pPr>
              <w:jc w:val="center"/>
              <w:rPr>
                <w:rFonts w:ascii="Palatino Linotype" w:hAnsi="Palatino Linotype"/>
              </w:rPr>
            </w:pPr>
            <w:r>
              <w:rPr>
                <w:rFonts w:ascii="Palatino Linotype" w:hAnsi="Palatino Linotype"/>
              </w:rPr>
              <w:t>Town Hall Community Room</w:t>
            </w:r>
          </w:p>
        </w:tc>
        <w:tc>
          <w:tcPr>
            <w:tcW w:w="2880" w:type="dxa"/>
          </w:tcPr>
          <w:p w14:paraId="15EB2F25" w14:textId="77777777" w:rsidR="00FF68A2" w:rsidRDefault="00FF68A2" w:rsidP="00FF68A2">
            <w:pPr>
              <w:jc w:val="center"/>
              <w:rPr>
                <w:rFonts w:ascii="Palatino Linotype" w:hAnsi="Palatino Linotype"/>
              </w:rPr>
            </w:pPr>
            <w:r>
              <w:rPr>
                <w:rFonts w:ascii="Palatino Linotype" w:hAnsi="Palatino Linotype"/>
              </w:rPr>
              <w:t>Residents</w:t>
            </w:r>
          </w:p>
          <w:p w14:paraId="7785B018" w14:textId="5EAABCF0" w:rsidR="00FF68A2" w:rsidRDefault="00FF68A2" w:rsidP="00FF68A2">
            <w:pPr>
              <w:jc w:val="center"/>
              <w:rPr>
                <w:rFonts w:ascii="Palatino Linotype" w:hAnsi="Palatino Linotype"/>
              </w:rPr>
            </w:pPr>
            <w:r>
              <w:rPr>
                <w:rFonts w:ascii="Palatino Linotype" w:hAnsi="Palatino Linotype"/>
              </w:rPr>
              <w:t>$100.00</w:t>
            </w:r>
          </w:p>
          <w:p w14:paraId="165E9B64" w14:textId="7A7C4BFF" w:rsidR="00FF68A2" w:rsidRDefault="00FF68A2" w:rsidP="00FF68A2">
            <w:pPr>
              <w:jc w:val="center"/>
              <w:rPr>
                <w:rFonts w:ascii="Palatino Linotype" w:hAnsi="Palatino Linotype"/>
              </w:rPr>
            </w:pPr>
          </w:p>
        </w:tc>
        <w:tc>
          <w:tcPr>
            <w:tcW w:w="2605" w:type="dxa"/>
          </w:tcPr>
          <w:p w14:paraId="1B781EF3" w14:textId="77777777" w:rsidR="00FF68A2" w:rsidRDefault="00FF68A2" w:rsidP="00FF68A2">
            <w:pPr>
              <w:jc w:val="center"/>
              <w:rPr>
                <w:rFonts w:ascii="Palatino Linotype" w:hAnsi="Palatino Linotype"/>
              </w:rPr>
            </w:pPr>
            <w:r>
              <w:rPr>
                <w:rFonts w:ascii="Palatino Linotype" w:hAnsi="Palatino Linotype"/>
              </w:rPr>
              <w:t>Non-Residents</w:t>
            </w:r>
          </w:p>
          <w:p w14:paraId="6A480360" w14:textId="571F2950" w:rsidR="00FF68A2" w:rsidRDefault="00FF68A2" w:rsidP="00FF68A2">
            <w:pPr>
              <w:jc w:val="center"/>
              <w:rPr>
                <w:rFonts w:ascii="Palatino Linotype" w:hAnsi="Palatino Linotype"/>
              </w:rPr>
            </w:pPr>
            <w:r>
              <w:rPr>
                <w:rFonts w:ascii="Palatino Linotype" w:hAnsi="Palatino Linotype"/>
              </w:rPr>
              <w:t>$150.00</w:t>
            </w:r>
          </w:p>
          <w:p w14:paraId="1CC5C3B4" w14:textId="77777777" w:rsidR="00FF68A2" w:rsidRDefault="00FF68A2" w:rsidP="00FF68A2">
            <w:pPr>
              <w:jc w:val="center"/>
              <w:rPr>
                <w:rFonts w:ascii="Palatino Linotype" w:hAnsi="Palatino Linotype"/>
              </w:rPr>
            </w:pPr>
          </w:p>
        </w:tc>
      </w:tr>
      <w:tr w:rsidR="00FF6FEC" w14:paraId="50C809E9" w14:textId="77777777" w:rsidTr="00C11F80">
        <w:tc>
          <w:tcPr>
            <w:tcW w:w="3865" w:type="dxa"/>
          </w:tcPr>
          <w:p w14:paraId="710C30F0" w14:textId="75A8F852" w:rsidR="00FF6FEC" w:rsidRDefault="00FF68A2" w:rsidP="00C11F80">
            <w:pPr>
              <w:jc w:val="center"/>
              <w:rPr>
                <w:rFonts w:ascii="Palatino Linotype" w:hAnsi="Palatino Linotype"/>
              </w:rPr>
            </w:pPr>
            <w:r>
              <w:rPr>
                <w:rFonts w:ascii="Palatino Linotype" w:hAnsi="Palatino Linotype"/>
              </w:rPr>
              <w:t>HOA Meetings</w:t>
            </w:r>
          </w:p>
        </w:tc>
        <w:tc>
          <w:tcPr>
            <w:tcW w:w="2880" w:type="dxa"/>
          </w:tcPr>
          <w:p w14:paraId="7BBE673D" w14:textId="51FD7F5E" w:rsidR="00FF6FEC" w:rsidRDefault="00FF68A2" w:rsidP="00C11F80">
            <w:pPr>
              <w:jc w:val="center"/>
              <w:rPr>
                <w:rFonts w:ascii="Palatino Linotype" w:hAnsi="Palatino Linotype"/>
              </w:rPr>
            </w:pPr>
            <w:r>
              <w:rPr>
                <w:rFonts w:ascii="Palatino Linotype" w:hAnsi="Palatino Linotype"/>
              </w:rPr>
              <w:t>$20.00</w:t>
            </w:r>
          </w:p>
        </w:tc>
        <w:tc>
          <w:tcPr>
            <w:tcW w:w="2605" w:type="dxa"/>
          </w:tcPr>
          <w:p w14:paraId="528B7955" w14:textId="3DE7A710" w:rsidR="00FF6FEC" w:rsidRDefault="00FF68A2" w:rsidP="00C11F80">
            <w:pPr>
              <w:jc w:val="center"/>
              <w:rPr>
                <w:rFonts w:ascii="Palatino Linotype" w:hAnsi="Palatino Linotype"/>
              </w:rPr>
            </w:pPr>
            <w:r>
              <w:rPr>
                <w:rFonts w:ascii="Palatino Linotype" w:hAnsi="Palatino Linotype"/>
              </w:rPr>
              <w:t>$20.00</w:t>
            </w:r>
          </w:p>
          <w:p w14:paraId="4BBA9A8E" w14:textId="77777777" w:rsidR="00FF6FEC" w:rsidRDefault="00FF6FEC" w:rsidP="00C11F80">
            <w:pPr>
              <w:jc w:val="center"/>
              <w:rPr>
                <w:rFonts w:ascii="Palatino Linotype" w:hAnsi="Palatino Linotype"/>
              </w:rPr>
            </w:pPr>
          </w:p>
        </w:tc>
      </w:tr>
    </w:tbl>
    <w:p w14:paraId="3821C4F8" w14:textId="77777777" w:rsidR="00FF6FEC" w:rsidRDefault="00FF6FEC" w:rsidP="00FF6FEC">
      <w:pPr>
        <w:rPr>
          <w:rFonts w:ascii="Palatino Linotype" w:hAnsi="Palatino Linotype"/>
        </w:rPr>
      </w:pPr>
    </w:p>
    <w:p w14:paraId="7079097B" w14:textId="6E6DB47C" w:rsidR="00FF68A2" w:rsidRPr="00AD1D57" w:rsidRDefault="00FF68A2" w:rsidP="00FF68A2">
      <w:pPr>
        <w:rPr>
          <w:rFonts w:ascii="Palatino Linotype" w:hAnsi="Palatino Linotype"/>
          <w:b/>
        </w:rPr>
      </w:pPr>
      <w:r w:rsidRPr="00FF68A2">
        <w:rPr>
          <w:rFonts w:ascii="Palatino Linotype" w:hAnsi="Palatino Linotype"/>
          <w:b/>
        </w:rPr>
        <w:t xml:space="preserve">McCordsville </w:t>
      </w:r>
      <w:r>
        <w:rPr>
          <w:rFonts w:ascii="Palatino Linotype" w:hAnsi="Palatino Linotype"/>
          <w:b/>
        </w:rPr>
        <w:t>Planning and Building Department</w:t>
      </w:r>
    </w:p>
    <w:p w14:paraId="040EB853" w14:textId="77777777" w:rsidR="00FF68A2" w:rsidRDefault="00FF68A2" w:rsidP="00FF68A2">
      <w:pPr>
        <w:jc w:val="center"/>
        <w:rPr>
          <w:rFonts w:ascii="Palatino Linotype" w:hAnsi="Palatino Linotype"/>
        </w:rPr>
      </w:pPr>
    </w:p>
    <w:tbl>
      <w:tblPr>
        <w:tblStyle w:val="TableGrid"/>
        <w:tblW w:w="9355" w:type="dxa"/>
        <w:tblLook w:val="04A0" w:firstRow="1" w:lastRow="0" w:firstColumn="1" w:lastColumn="0" w:noHBand="0" w:noVBand="1"/>
      </w:tblPr>
      <w:tblGrid>
        <w:gridCol w:w="4765"/>
        <w:gridCol w:w="4590"/>
      </w:tblGrid>
      <w:tr w:rsidR="0093574C" w14:paraId="77F73CD4" w14:textId="77777777" w:rsidTr="00775C22">
        <w:tc>
          <w:tcPr>
            <w:tcW w:w="4765" w:type="dxa"/>
          </w:tcPr>
          <w:p w14:paraId="37451BEA" w14:textId="77777777" w:rsidR="0093574C" w:rsidRPr="00565F63" w:rsidRDefault="0093574C" w:rsidP="00FF68A2">
            <w:pPr>
              <w:jc w:val="center"/>
              <w:rPr>
                <w:rFonts w:ascii="Palatino Linotype" w:hAnsi="Palatino Linotype"/>
                <w:b/>
                <w:bCs/>
                <w:color w:val="000000"/>
                <w:u w:val="single"/>
              </w:rPr>
            </w:pPr>
            <w:r w:rsidRPr="00565F63">
              <w:rPr>
                <w:rFonts w:ascii="Palatino Linotype" w:hAnsi="Palatino Linotype"/>
                <w:b/>
                <w:bCs/>
                <w:color w:val="000000"/>
                <w:u w:val="single"/>
              </w:rPr>
              <w:t>Building &amp; Demolition Permit Fees</w:t>
            </w:r>
          </w:p>
          <w:p w14:paraId="6235F2B8" w14:textId="5C4DA08F" w:rsidR="00D272A3" w:rsidRPr="0093574C" w:rsidRDefault="00D272A3" w:rsidP="00FF68A2">
            <w:pPr>
              <w:jc w:val="center"/>
              <w:rPr>
                <w:rFonts w:ascii="Palatino Linotype" w:hAnsi="Palatino Linotype"/>
                <w:color w:val="000000"/>
                <w:u w:val="single"/>
              </w:rPr>
            </w:pPr>
          </w:p>
        </w:tc>
        <w:tc>
          <w:tcPr>
            <w:tcW w:w="4590" w:type="dxa"/>
            <w:vAlign w:val="center"/>
          </w:tcPr>
          <w:p w14:paraId="4AAD5DE0" w14:textId="477E4437" w:rsidR="0093574C" w:rsidRPr="00FF68A2" w:rsidRDefault="0093574C" w:rsidP="00D272A3">
            <w:pPr>
              <w:jc w:val="center"/>
              <w:rPr>
                <w:rFonts w:ascii="Palatino Linotype" w:hAnsi="Palatino Linotype"/>
                <w:color w:val="000000"/>
              </w:rPr>
            </w:pPr>
            <w:r>
              <w:rPr>
                <w:rFonts w:ascii="Palatino Linotype" w:hAnsi="Palatino Linotype"/>
                <w:color w:val="000000"/>
              </w:rPr>
              <w:t>Amount</w:t>
            </w:r>
          </w:p>
        </w:tc>
      </w:tr>
      <w:tr w:rsidR="00FF68A2" w14:paraId="3E9A6BEE" w14:textId="77777777" w:rsidTr="00775C22">
        <w:tc>
          <w:tcPr>
            <w:tcW w:w="4765" w:type="dxa"/>
          </w:tcPr>
          <w:p w14:paraId="43C20A17" w14:textId="239FE26C" w:rsidR="00FF68A2" w:rsidRPr="00FF68A2" w:rsidRDefault="00FF68A2" w:rsidP="00FF68A2">
            <w:pPr>
              <w:jc w:val="center"/>
              <w:rPr>
                <w:rFonts w:ascii="Palatino Linotype" w:hAnsi="Palatino Linotype"/>
              </w:rPr>
            </w:pPr>
            <w:r w:rsidRPr="00FF68A2">
              <w:rPr>
                <w:rFonts w:ascii="Palatino Linotype" w:hAnsi="Palatino Linotype"/>
                <w:color w:val="000000"/>
              </w:rPr>
              <w:t>Single Family Residence</w:t>
            </w:r>
          </w:p>
        </w:tc>
        <w:tc>
          <w:tcPr>
            <w:tcW w:w="4590" w:type="dxa"/>
            <w:vAlign w:val="center"/>
          </w:tcPr>
          <w:p w14:paraId="56AFBDEC" w14:textId="77777777" w:rsidR="00FF68A2" w:rsidRDefault="00FF68A2" w:rsidP="00FF68A2">
            <w:pPr>
              <w:jc w:val="center"/>
              <w:rPr>
                <w:rFonts w:ascii="Palatino Linotype" w:hAnsi="Palatino Linotype"/>
                <w:color w:val="000000"/>
              </w:rPr>
            </w:pPr>
            <w:r w:rsidRPr="00FF68A2">
              <w:rPr>
                <w:rFonts w:ascii="Palatino Linotype" w:hAnsi="Palatino Linotype"/>
                <w:color w:val="000000"/>
              </w:rPr>
              <w:t>$650 + $.04/sf</w:t>
            </w:r>
          </w:p>
          <w:p w14:paraId="488FEC78" w14:textId="2D1F348F" w:rsidR="00FF68A2" w:rsidRPr="00FF68A2" w:rsidRDefault="00FF68A2" w:rsidP="00FF68A2">
            <w:pPr>
              <w:jc w:val="center"/>
              <w:rPr>
                <w:rFonts w:ascii="Palatino Linotype" w:hAnsi="Palatino Linotype"/>
              </w:rPr>
            </w:pPr>
          </w:p>
        </w:tc>
      </w:tr>
      <w:tr w:rsidR="00FF68A2" w14:paraId="3143F29F" w14:textId="77777777" w:rsidTr="005A3435">
        <w:tc>
          <w:tcPr>
            <w:tcW w:w="4765" w:type="dxa"/>
            <w:vAlign w:val="center"/>
          </w:tcPr>
          <w:p w14:paraId="6924DA91" w14:textId="77777777" w:rsidR="00FF68A2" w:rsidRDefault="00FF68A2" w:rsidP="00FF68A2">
            <w:pPr>
              <w:jc w:val="center"/>
              <w:rPr>
                <w:rFonts w:ascii="Palatino Linotype" w:hAnsi="Palatino Linotype"/>
                <w:color w:val="000000"/>
              </w:rPr>
            </w:pPr>
            <w:r w:rsidRPr="00FF68A2">
              <w:rPr>
                <w:rFonts w:ascii="Palatino Linotype" w:hAnsi="Palatino Linotype"/>
                <w:color w:val="000000"/>
              </w:rPr>
              <w:t>Two Family, Row Housing, Apartments, and other Multi-Family Dwellings</w:t>
            </w:r>
          </w:p>
          <w:p w14:paraId="38AE30C6" w14:textId="1E05E80B" w:rsidR="00FF68A2" w:rsidRPr="00FF68A2" w:rsidRDefault="00FF68A2" w:rsidP="00FF68A2">
            <w:pPr>
              <w:jc w:val="center"/>
              <w:rPr>
                <w:rFonts w:ascii="Palatino Linotype" w:hAnsi="Palatino Linotype"/>
                <w:color w:val="000000"/>
              </w:rPr>
            </w:pPr>
          </w:p>
        </w:tc>
        <w:tc>
          <w:tcPr>
            <w:tcW w:w="4590" w:type="dxa"/>
            <w:vAlign w:val="center"/>
          </w:tcPr>
          <w:p w14:paraId="2A54CCF2" w14:textId="77777777" w:rsidR="00FF68A2" w:rsidRDefault="00FF68A2" w:rsidP="00FF68A2">
            <w:pPr>
              <w:jc w:val="center"/>
              <w:rPr>
                <w:rFonts w:ascii="Palatino Linotype" w:hAnsi="Palatino Linotype"/>
                <w:color w:val="000000"/>
              </w:rPr>
            </w:pPr>
            <w:r w:rsidRPr="00FF68A2">
              <w:rPr>
                <w:rFonts w:ascii="Palatino Linotype" w:hAnsi="Palatino Linotype"/>
                <w:color w:val="000000"/>
              </w:rPr>
              <w:t>$350</w:t>
            </w:r>
            <w:r>
              <w:rPr>
                <w:rFonts w:ascii="Palatino Linotype" w:hAnsi="Palatino Linotype"/>
                <w:color w:val="000000"/>
              </w:rPr>
              <w:t>.00</w:t>
            </w:r>
            <w:r w:rsidRPr="00FF68A2">
              <w:rPr>
                <w:rFonts w:ascii="Palatino Linotype" w:hAnsi="Palatino Linotype"/>
                <w:color w:val="000000"/>
              </w:rPr>
              <w:t>/ +$.10/sf / dwelling unit</w:t>
            </w:r>
          </w:p>
          <w:p w14:paraId="0D91E67D" w14:textId="121FB2DB" w:rsidR="00FF68A2" w:rsidRPr="00FF68A2" w:rsidRDefault="00FF68A2" w:rsidP="00FF68A2">
            <w:pPr>
              <w:jc w:val="center"/>
              <w:rPr>
                <w:rFonts w:ascii="Palatino Linotype" w:hAnsi="Palatino Linotype"/>
                <w:color w:val="000000"/>
              </w:rPr>
            </w:pPr>
          </w:p>
        </w:tc>
      </w:tr>
      <w:tr w:rsidR="00FF68A2" w14:paraId="18B1B8CF" w14:textId="77777777" w:rsidTr="005A3435">
        <w:tc>
          <w:tcPr>
            <w:tcW w:w="4765" w:type="dxa"/>
            <w:vAlign w:val="center"/>
          </w:tcPr>
          <w:p w14:paraId="05FBD46A" w14:textId="21575D6B" w:rsidR="00FF68A2" w:rsidRDefault="00FF68A2" w:rsidP="00FF68A2">
            <w:pPr>
              <w:jc w:val="center"/>
              <w:rPr>
                <w:rFonts w:ascii="Palatino Linotype" w:hAnsi="Palatino Linotype"/>
                <w:color w:val="000000"/>
              </w:rPr>
            </w:pPr>
            <w:r w:rsidRPr="00FF68A2">
              <w:rPr>
                <w:rFonts w:ascii="Palatino Linotype" w:hAnsi="Palatino Linotype"/>
                <w:color w:val="000000"/>
              </w:rPr>
              <w:t>Addition, Alteration, or Remodel to a Residence</w:t>
            </w:r>
          </w:p>
          <w:p w14:paraId="0A8A1C76" w14:textId="750B8F06" w:rsidR="00FF68A2" w:rsidRPr="00FF68A2" w:rsidRDefault="00FF68A2" w:rsidP="00FF68A2">
            <w:pPr>
              <w:jc w:val="center"/>
              <w:rPr>
                <w:rFonts w:ascii="Palatino Linotype" w:hAnsi="Palatino Linotype"/>
                <w:color w:val="000000"/>
              </w:rPr>
            </w:pPr>
          </w:p>
        </w:tc>
        <w:tc>
          <w:tcPr>
            <w:tcW w:w="4590" w:type="dxa"/>
            <w:vAlign w:val="center"/>
          </w:tcPr>
          <w:p w14:paraId="1829DE36" w14:textId="77777777" w:rsidR="00FF68A2" w:rsidRDefault="00FF68A2" w:rsidP="00FF68A2">
            <w:pPr>
              <w:jc w:val="center"/>
              <w:rPr>
                <w:rFonts w:ascii="Palatino Linotype" w:hAnsi="Palatino Linotype"/>
                <w:color w:val="000000"/>
              </w:rPr>
            </w:pPr>
            <w:r w:rsidRPr="00FF68A2">
              <w:rPr>
                <w:rFonts w:ascii="Palatino Linotype" w:hAnsi="Palatino Linotype"/>
                <w:color w:val="000000"/>
              </w:rPr>
              <w:t>$250</w:t>
            </w:r>
            <w:r>
              <w:rPr>
                <w:rFonts w:ascii="Palatino Linotype" w:hAnsi="Palatino Linotype"/>
                <w:color w:val="000000"/>
              </w:rPr>
              <w:t>.00</w:t>
            </w:r>
            <w:r w:rsidRPr="00FF68A2">
              <w:rPr>
                <w:rFonts w:ascii="Palatino Linotype" w:hAnsi="Palatino Linotype"/>
                <w:color w:val="000000"/>
              </w:rPr>
              <w:t xml:space="preserve"> + $.04/sf</w:t>
            </w:r>
          </w:p>
          <w:p w14:paraId="6F728DAA" w14:textId="27D2BD3E" w:rsidR="00FF68A2" w:rsidRPr="00FF68A2" w:rsidRDefault="00FF68A2" w:rsidP="00FF68A2">
            <w:pPr>
              <w:jc w:val="center"/>
              <w:rPr>
                <w:rFonts w:ascii="Palatino Linotype" w:hAnsi="Palatino Linotype"/>
                <w:color w:val="000000"/>
              </w:rPr>
            </w:pPr>
          </w:p>
        </w:tc>
      </w:tr>
      <w:tr w:rsidR="00FF68A2" w14:paraId="719935BD" w14:textId="77777777" w:rsidTr="005A3435">
        <w:tc>
          <w:tcPr>
            <w:tcW w:w="4765" w:type="dxa"/>
            <w:vAlign w:val="center"/>
          </w:tcPr>
          <w:p w14:paraId="7F854C78" w14:textId="77777777" w:rsidR="00FF68A2" w:rsidRDefault="00FF68A2" w:rsidP="00FF68A2">
            <w:pPr>
              <w:jc w:val="center"/>
              <w:rPr>
                <w:rFonts w:ascii="Palatino Linotype" w:hAnsi="Palatino Linotype"/>
                <w:color w:val="000000"/>
              </w:rPr>
            </w:pPr>
            <w:r w:rsidRPr="00FF68A2">
              <w:rPr>
                <w:rFonts w:ascii="Palatino Linotype" w:hAnsi="Palatino Linotype"/>
                <w:color w:val="000000"/>
              </w:rPr>
              <w:t xml:space="preserve">Accessory Buildings, Sheds, Patios, &amp; Decks </w:t>
            </w:r>
            <w:r w:rsidRPr="00FF68A2">
              <w:rPr>
                <w:rFonts w:ascii="Palatino Linotype" w:hAnsi="Palatino Linotype"/>
                <w:color w:val="000000"/>
              </w:rPr>
              <w:br/>
              <w:t xml:space="preserve">(the construction is 200 sq/ft (or more) </w:t>
            </w:r>
            <w:r w:rsidRPr="00FF68A2">
              <w:rPr>
                <w:rFonts w:ascii="Palatino Linotype" w:hAnsi="Palatino Linotype"/>
                <w:b/>
                <w:bCs/>
                <w:color w:val="000000"/>
                <w:u w:val="single"/>
              </w:rPr>
              <w:t>and/or</w:t>
            </w:r>
            <w:r w:rsidRPr="00FF68A2">
              <w:rPr>
                <w:rFonts w:ascii="Palatino Linotype" w:hAnsi="Palatino Linotype"/>
                <w:color w:val="000000"/>
              </w:rPr>
              <w:t xml:space="preserve"> are attached to a permanent foundation)</w:t>
            </w:r>
          </w:p>
          <w:p w14:paraId="684884D1" w14:textId="1DAF924B" w:rsidR="00FF68A2" w:rsidRPr="00FF68A2" w:rsidRDefault="00FF68A2" w:rsidP="00FF68A2">
            <w:pPr>
              <w:jc w:val="center"/>
              <w:rPr>
                <w:rFonts w:ascii="Palatino Linotype" w:hAnsi="Palatino Linotype"/>
                <w:color w:val="000000"/>
              </w:rPr>
            </w:pPr>
          </w:p>
        </w:tc>
        <w:tc>
          <w:tcPr>
            <w:tcW w:w="4590" w:type="dxa"/>
            <w:vAlign w:val="center"/>
          </w:tcPr>
          <w:p w14:paraId="411C3139" w14:textId="3542BB77" w:rsidR="00FF68A2" w:rsidRPr="00FF68A2" w:rsidRDefault="00FF68A2" w:rsidP="00FF68A2">
            <w:pPr>
              <w:jc w:val="center"/>
              <w:rPr>
                <w:rFonts w:ascii="Palatino Linotype" w:hAnsi="Palatino Linotype"/>
                <w:color w:val="000000"/>
              </w:rPr>
            </w:pPr>
            <w:r w:rsidRPr="00FF68A2">
              <w:rPr>
                <w:rFonts w:ascii="Palatino Linotype" w:hAnsi="Palatino Linotype"/>
                <w:color w:val="000000"/>
              </w:rPr>
              <w:t>$300</w:t>
            </w:r>
            <w:r>
              <w:rPr>
                <w:rFonts w:ascii="Palatino Linotype" w:hAnsi="Palatino Linotype"/>
                <w:color w:val="000000"/>
              </w:rPr>
              <w:t>.00</w:t>
            </w:r>
            <w:r w:rsidRPr="00FF68A2">
              <w:rPr>
                <w:rFonts w:ascii="Palatino Linotype" w:hAnsi="Palatino Linotype"/>
                <w:color w:val="000000"/>
              </w:rPr>
              <w:t xml:space="preserve"> (if 4 inspections</w:t>
            </w:r>
            <w:r>
              <w:rPr>
                <w:rFonts w:ascii="Palatino Linotype" w:hAnsi="Palatino Linotype"/>
                <w:color w:val="000000"/>
              </w:rPr>
              <w:t>)</w:t>
            </w:r>
            <w:r w:rsidRPr="00FF68A2">
              <w:rPr>
                <w:rFonts w:ascii="Palatino Linotype" w:hAnsi="Palatino Linotype"/>
                <w:color w:val="000000"/>
              </w:rPr>
              <w:t xml:space="preserve"> </w:t>
            </w:r>
            <w:r w:rsidRPr="00FF68A2">
              <w:rPr>
                <w:rFonts w:ascii="Palatino Linotype" w:hAnsi="Palatino Linotype"/>
                <w:color w:val="000000"/>
              </w:rPr>
              <w:br/>
              <w:t>$225</w:t>
            </w:r>
            <w:r>
              <w:rPr>
                <w:rFonts w:ascii="Palatino Linotype" w:hAnsi="Palatino Linotype"/>
                <w:color w:val="000000"/>
              </w:rPr>
              <w:t>.00</w:t>
            </w:r>
            <w:r w:rsidRPr="00FF68A2">
              <w:rPr>
                <w:rFonts w:ascii="Palatino Linotype" w:hAnsi="Palatino Linotype"/>
                <w:color w:val="000000"/>
              </w:rPr>
              <w:t xml:space="preserve"> (if 3 inspections) </w:t>
            </w:r>
            <w:r w:rsidRPr="00FF68A2">
              <w:rPr>
                <w:rFonts w:ascii="Palatino Linotype" w:hAnsi="Palatino Linotype"/>
                <w:color w:val="000000"/>
              </w:rPr>
              <w:br/>
              <w:t>$150</w:t>
            </w:r>
            <w:r>
              <w:rPr>
                <w:rFonts w:ascii="Palatino Linotype" w:hAnsi="Palatino Linotype"/>
                <w:color w:val="000000"/>
              </w:rPr>
              <w:t>.00</w:t>
            </w:r>
            <w:r w:rsidRPr="00FF68A2">
              <w:rPr>
                <w:rFonts w:ascii="Palatino Linotype" w:hAnsi="Palatino Linotype"/>
                <w:color w:val="000000"/>
              </w:rPr>
              <w:t xml:space="preserve"> (if 2 inspections</w:t>
            </w:r>
            <w:r>
              <w:rPr>
                <w:rFonts w:ascii="Palatino Linotype" w:hAnsi="Palatino Linotype"/>
                <w:color w:val="000000"/>
              </w:rPr>
              <w:t>)</w:t>
            </w:r>
            <w:r w:rsidRPr="00FF68A2">
              <w:rPr>
                <w:rFonts w:ascii="Palatino Linotype" w:hAnsi="Palatino Linotype"/>
                <w:color w:val="000000"/>
              </w:rPr>
              <w:t xml:space="preserve"> </w:t>
            </w:r>
            <w:r w:rsidRPr="00FF68A2">
              <w:rPr>
                <w:rFonts w:ascii="Palatino Linotype" w:hAnsi="Palatino Linotype"/>
                <w:color w:val="000000"/>
              </w:rPr>
              <w:br/>
              <w:t>$75</w:t>
            </w:r>
            <w:r>
              <w:rPr>
                <w:rFonts w:ascii="Palatino Linotype" w:hAnsi="Palatino Linotype"/>
                <w:color w:val="000000"/>
              </w:rPr>
              <w:t>.00</w:t>
            </w:r>
            <w:r w:rsidRPr="00FF68A2">
              <w:rPr>
                <w:rFonts w:ascii="Palatino Linotype" w:hAnsi="Palatino Linotype"/>
                <w:color w:val="000000"/>
              </w:rPr>
              <w:t xml:space="preserve"> (if 1 inspection)</w:t>
            </w:r>
          </w:p>
        </w:tc>
      </w:tr>
      <w:tr w:rsidR="00FF68A2" w14:paraId="269E6BCE" w14:textId="77777777" w:rsidTr="005A3435">
        <w:tc>
          <w:tcPr>
            <w:tcW w:w="4765" w:type="dxa"/>
            <w:vAlign w:val="center"/>
          </w:tcPr>
          <w:p w14:paraId="4D112C3C" w14:textId="77777777" w:rsidR="00FF68A2" w:rsidRDefault="00FF68A2" w:rsidP="00FF68A2">
            <w:pPr>
              <w:jc w:val="center"/>
              <w:rPr>
                <w:rFonts w:ascii="Palatino Linotype" w:hAnsi="Palatino Linotype"/>
                <w:color w:val="000000"/>
              </w:rPr>
            </w:pPr>
            <w:r w:rsidRPr="00FF68A2">
              <w:rPr>
                <w:rFonts w:ascii="Palatino Linotype" w:hAnsi="Palatino Linotype"/>
                <w:color w:val="000000"/>
              </w:rPr>
              <w:t>Commercial Structure excluding Multi Family Dwellings</w:t>
            </w:r>
          </w:p>
          <w:p w14:paraId="1EB6A686" w14:textId="269A8133" w:rsidR="00FF68A2" w:rsidRPr="00FF68A2" w:rsidRDefault="00FF68A2" w:rsidP="00FF68A2">
            <w:pPr>
              <w:jc w:val="center"/>
              <w:rPr>
                <w:rFonts w:ascii="Palatino Linotype" w:hAnsi="Palatino Linotype"/>
                <w:color w:val="000000"/>
              </w:rPr>
            </w:pPr>
          </w:p>
        </w:tc>
        <w:tc>
          <w:tcPr>
            <w:tcW w:w="4590" w:type="dxa"/>
            <w:vAlign w:val="center"/>
          </w:tcPr>
          <w:p w14:paraId="601F2A16" w14:textId="0B6E4B9C" w:rsidR="00FF68A2" w:rsidRPr="00FF68A2" w:rsidRDefault="00FF68A2" w:rsidP="00FF68A2">
            <w:pPr>
              <w:jc w:val="center"/>
              <w:rPr>
                <w:rFonts w:ascii="Palatino Linotype" w:hAnsi="Palatino Linotype"/>
                <w:color w:val="000000"/>
              </w:rPr>
            </w:pPr>
            <w:r w:rsidRPr="00FF68A2">
              <w:rPr>
                <w:rFonts w:ascii="Palatino Linotype" w:hAnsi="Palatino Linotype"/>
                <w:color w:val="000000"/>
              </w:rPr>
              <w:t>$.25/sf with a minimum fee of $700</w:t>
            </w:r>
            <w:r>
              <w:rPr>
                <w:rFonts w:ascii="Palatino Linotype" w:hAnsi="Palatino Linotype"/>
                <w:color w:val="000000"/>
              </w:rPr>
              <w:t>.00</w:t>
            </w:r>
          </w:p>
        </w:tc>
      </w:tr>
      <w:tr w:rsidR="00FF68A2" w14:paraId="78B839CD" w14:textId="77777777" w:rsidTr="005A3435">
        <w:tc>
          <w:tcPr>
            <w:tcW w:w="4765" w:type="dxa"/>
            <w:vAlign w:val="center"/>
          </w:tcPr>
          <w:p w14:paraId="2887C6C3" w14:textId="77777777" w:rsidR="00FF68A2" w:rsidRDefault="00FF68A2" w:rsidP="00FF68A2">
            <w:pPr>
              <w:jc w:val="center"/>
              <w:rPr>
                <w:rFonts w:ascii="Palatino Linotype" w:hAnsi="Palatino Linotype"/>
                <w:color w:val="000000"/>
              </w:rPr>
            </w:pPr>
            <w:r w:rsidRPr="00FF68A2">
              <w:rPr>
                <w:rFonts w:ascii="Palatino Linotype" w:hAnsi="Palatino Linotype"/>
                <w:color w:val="000000"/>
              </w:rPr>
              <w:lastRenderedPageBreak/>
              <w:t>Commercial Structure Alteration, or Remodel</w:t>
            </w:r>
          </w:p>
          <w:p w14:paraId="17345B3D" w14:textId="323E19AD" w:rsidR="00FF68A2" w:rsidRPr="00FF68A2" w:rsidRDefault="00FF68A2" w:rsidP="00FF68A2">
            <w:pPr>
              <w:jc w:val="center"/>
              <w:rPr>
                <w:rFonts w:ascii="Palatino Linotype" w:hAnsi="Palatino Linotype"/>
                <w:color w:val="000000"/>
              </w:rPr>
            </w:pPr>
          </w:p>
        </w:tc>
        <w:tc>
          <w:tcPr>
            <w:tcW w:w="4590" w:type="dxa"/>
            <w:vAlign w:val="center"/>
          </w:tcPr>
          <w:p w14:paraId="4E9D043B" w14:textId="2BDD9024" w:rsidR="00FF68A2" w:rsidRPr="00FF68A2" w:rsidRDefault="00FF68A2" w:rsidP="00FF68A2">
            <w:pPr>
              <w:jc w:val="center"/>
              <w:rPr>
                <w:rFonts w:ascii="Palatino Linotype" w:hAnsi="Palatino Linotype"/>
                <w:color w:val="000000"/>
              </w:rPr>
            </w:pPr>
            <w:r w:rsidRPr="00FF68A2">
              <w:rPr>
                <w:rFonts w:ascii="Palatino Linotype" w:hAnsi="Palatino Linotype"/>
                <w:color w:val="000000"/>
              </w:rPr>
              <w:t>$350</w:t>
            </w:r>
            <w:r>
              <w:rPr>
                <w:rFonts w:ascii="Palatino Linotype" w:hAnsi="Palatino Linotype"/>
                <w:color w:val="000000"/>
              </w:rPr>
              <w:t>.00</w:t>
            </w:r>
            <w:r w:rsidRPr="00FF68A2">
              <w:rPr>
                <w:rFonts w:ascii="Palatino Linotype" w:hAnsi="Palatino Linotype"/>
                <w:color w:val="000000"/>
              </w:rPr>
              <w:t xml:space="preserve"> + $.25/sf</w:t>
            </w:r>
          </w:p>
        </w:tc>
      </w:tr>
      <w:tr w:rsidR="00FF68A2" w14:paraId="4452EB27" w14:textId="77777777" w:rsidTr="005A3435">
        <w:tc>
          <w:tcPr>
            <w:tcW w:w="4765" w:type="dxa"/>
            <w:vAlign w:val="center"/>
          </w:tcPr>
          <w:p w14:paraId="00099A3A" w14:textId="77777777" w:rsidR="00FF68A2" w:rsidRDefault="00FF68A2" w:rsidP="00FF68A2">
            <w:pPr>
              <w:jc w:val="center"/>
              <w:rPr>
                <w:rFonts w:ascii="Palatino Linotype" w:hAnsi="Palatino Linotype"/>
                <w:color w:val="000000"/>
              </w:rPr>
            </w:pPr>
            <w:r w:rsidRPr="00FF68A2">
              <w:rPr>
                <w:rFonts w:ascii="Palatino Linotype" w:hAnsi="Palatino Linotype"/>
                <w:color w:val="000000"/>
              </w:rPr>
              <w:t>Commercial Structure Addition</w:t>
            </w:r>
          </w:p>
          <w:p w14:paraId="743D7B2C" w14:textId="3C141A00" w:rsidR="00FF68A2" w:rsidRPr="00FF68A2" w:rsidRDefault="00FF68A2" w:rsidP="00FF68A2">
            <w:pPr>
              <w:jc w:val="center"/>
              <w:rPr>
                <w:rFonts w:ascii="Palatino Linotype" w:hAnsi="Palatino Linotype"/>
                <w:color w:val="000000"/>
              </w:rPr>
            </w:pPr>
          </w:p>
        </w:tc>
        <w:tc>
          <w:tcPr>
            <w:tcW w:w="4590" w:type="dxa"/>
            <w:vAlign w:val="center"/>
          </w:tcPr>
          <w:p w14:paraId="21D35E26" w14:textId="2FA7866A" w:rsidR="00FF68A2" w:rsidRDefault="00FF68A2" w:rsidP="00FF68A2">
            <w:pPr>
              <w:jc w:val="center"/>
              <w:rPr>
                <w:rFonts w:ascii="Palatino Linotype" w:hAnsi="Palatino Linotype"/>
                <w:color w:val="000000"/>
              </w:rPr>
            </w:pPr>
            <w:r w:rsidRPr="00FF68A2">
              <w:rPr>
                <w:rFonts w:ascii="Palatino Linotype" w:hAnsi="Palatino Linotype"/>
                <w:color w:val="000000"/>
              </w:rPr>
              <w:t>$.25/sf with a minimum fee of $700</w:t>
            </w:r>
            <w:r>
              <w:rPr>
                <w:rFonts w:ascii="Palatino Linotype" w:hAnsi="Palatino Linotype"/>
                <w:color w:val="000000"/>
              </w:rPr>
              <w:t>.00</w:t>
            </w:r>
          </w:p>
          <w:p w14:paraId="75AB3666" w14:textId="2D6C4720" w:rsidR="00FF68A2" w:rsidRPr="00FF68A2" w:rsidRDefault="00FF68A2" w:rsidP="00FF68A2">
            <w:pPr>
              <w:jc w:val="center"/>
              <w:rPr>
                <w:rFonts w:ascii="Palatino Linotype" w:hAnsi="Palatino Linotype"/>
                <w:color w:val="000000"/>
              </w:rPr>
            </w:pPr>
          </w:p>
        </w:tc>
      </w:tr>
      <w:tr w:rsidR="00FF68A2" w14:paraId="775E63F9" w14:textId="77777777" w:rsidTr="005A3435">
        <w:tc>
          <w:tcPr>
            <w:tcW w:w="4765" w:type="dxa"/>
            <w:vAlign w:val="center"/>
          </w:tcPr>
          <w:p w14:paraId="7D463A93" w14:textId="77777777" w:rsidR="00FF68A2" w:rsidRDefault="00FF68A2" w:rsidP="00FF68A2">
            <w:pPr>
              <w:jc w:val="center"/>
              <w:rPr>
                <w:rFonts w:ascii="Palatino Linotype" w:hAnsi="Palatino Linotype"/>
                <w:color w:val="000000"/>
              </w:rPr>
            </w:pPr>
            <w:r w:rsidRPr="00FF68A2">
              <w:rPr>
                <w:rFonts w:ascii="Palatino Linotype" w:hAnsi="Palatino Linotype"/>
                <w:color w:val="000000"/>
              </w:rPr>
              <w:t>Hot tub (Unless a simple plug &amp; play which does</w:t>
            </w:r>
            <w:r>
              <w:rPr>
                <w:rFonts w:ascii="Palatino Linotype" w:hAnsi="Palatino Linotype"/>
                <w:color w:val="000000"/>
              </w:rPr>
              <w:t xml:space="preserve"> </w:t>
            </w:r>
            <w:r w:rsidRPr="00FF68A2">
              <w:rPr>
                <w:rFonts w:ascii="Palatino Linotype" w:hAnsi="Palatino Linotype"/>
                <w:color w:val="000000"/>
              </w:rPr>
              <w:t>n</w:t>
            </w:r>
            <w:r>
              <w:rPr>
                <w:rFonts w:ascii="Palatino Linotype" w:hAnsi="Palatino Linotype"/>
                <w:color w:val="000000"/>
              </w:rPr>
              <w:t>o</w:t>
            </w:r>
            <w:r w:rsidRPr="00FF68A2">
              <w:rPr>
                <w:rFonts w:ascii="Palatino Linotype" w:hAnsi="Palatino Linotype"/>
                <w:color w:val="000000"/>
              </w:rPr>
              <w:t xml:space="preserve">t </w:t>
            </w:r>
            <w:r>
              <w:rPr>
                <w:rFonts w:ascii="Palatino Linotype" w:hAnsi="Palatino Linotype"/>
                <w:color w:val="000000"/>
              </w:rPr>
              <w:t>require</w:t>
            </w:r>
            <w:r w:rsidRPr="00FF68A2">
              <w:rPr>
                <w:rFonts w:ascii="Palatino Linotype" w:hAnsi="Palatino Linotype"/>
                <w:color w:val="000000"/>
              </w:rPr>
              <w:t xml:space="preserve"> a permit)</w:t>
            </w:r>
          </w:p>
          <w:p w14:paraId="2C32F39D" w14:textId="1B87D7EE" w:rsidR="00FF68A2" w:rsidRPr="00FF68A2" w:rsidRDefault="00FF68A2" w:rsidP="00FF68A2">
            <w:pPr>
              <w:jc w:val="center"/>
              <w:rPr>
                <w:rFonts w:ascii="Palatino Linotype" w:hAnsi="Palatino Linotype"/>
                <w:color w:val="000000"/>
              </w:rPr>
            </w:pPr>
          </w:p>
        </w:tc>
        <w:tc>
          <w:tcPr>
            <w:tcW w:w="4590" w:type="dxa"/>
            <w:vAlign w:val="center"/>
          </w:tcPr>
          <w:p w14:paraId="39B888A1" w14:textId="093E7FBB" w:rsidR="00FF68A2" w:rsidRPr="00FF68A2" w:rsidRDefault="00FF68A2" w:rsidP="00FF68A2">
            <w:pPr>
              <w:jc w:val="center"/>
              <w:rPr>
                <w:rFonts w:ascii="Palatino Linotype" w:hAnsi="Palatino Linotype"/>
                <w:color w:val="000000"/>
              </w:rPr>
            </w:pPr>
            <w:r w:rsidRPr="00FF68A2">
              <w:rPr>
                <w:rFonts w:ascii="Palatino Linotype" w:hAnsi="Palatino Linotype"/>
                <w:color w:val="000000"/>
              </w:rPr>
              <w:t>$75</w:t>
            </w:r>
            <w:r>
              <w:rPr>
                <w:rFonts w:ascii="Palatino Linotype" w:hAnsi="Palatino Linotype"/>
                <w:color w:val="000000"/>
              </w:rPr>
              <w:t>.00</w:t>
            </w:r>
            <w:r w:rsidRPr="00FF68A2">
              <w:rPr>
                <w:rFonts w:ascii="Palatino Linotype" w:hAnsi="Palatino Linotype"/>
                <w:color w:val="000000"/>
              </w:rPr>
              <w:t xml:space="preserve"> </w:t>
            </w:r>
          </w:p>
        </w:tc>
      </w:tr>
      <w:tr w:rsidR="00FF68A2" w14:paraId="5D02BDD8" w14:textId="77777777" w:rsidTr="005A3435">
        <w:tc>
          <w:tcPr>
            <w:tcW w:w="4765" w:type="dxa"/>
            <w:vAlign w:val="center"/>
          </w:tcPr>
          <w:p w14:paraId="2E57559B" w14:textId="77777777" w:rsidR="00FF68A2" w:rsidRDefault="00FF68A2" w:rsidP="00FF68A2">
            <w:pPr>
              <w:jc w:val="center"/>
              <w:rPr>
                <w:rFonts w:ascii="Palatino Linotype" w:hAnsi="Palatino Linotype"/>
                <w:color w:val="000000"/>
              </w:rPr>
            </w:pPr>
            <w:r w:rsidRPr="00FF68A2">
              <w:rPr>
                <w:rFonts w:ascii="Palatino Linotype" w:hAnsi="Palatino Linotype"/>
                <w:color w:val="000000"/>
              </w:rPr>
              <w:t>Pool (Residential)</w:t>
            </w:r>
          </w:p>
          <w:p w14:paraId="001AD69B" w14:textId="4D39F5FD" w:rsidR="00FF68A2" w:rsidRPr="00FF68A2" w:rsidRDefault="00FF68A2" w:rsidP="00FF68A2">
            <w:pPr>
              <w:jc w:val="center"/>
              <w:rPr>
                <w:rFonts w:ascii="Palatino Linotype" w:hAnsi="Palatino Linotype"/>
                <w:color w:val="000000"/>
              </w:rPr>
            </w:pPr>
          </w:p>
        </w:tc>
        <w:tc>
          <w:tcPr>
            <w:tcW w:w="4590" w:type="dxa"/>
            <w:vAlign w:val="center"/>
          </w:tcPr>
          <w:p w14:paraId="20A7B620" w14:textId="769F8B4D" w:rsidR="00FF68A2" w:rsidRPr="00FF68A2" w:rsidRDefault="00FF68A2" w:rsidP="00FF68A2">
            <w:pPr>
              <w:jc w:val="center"/>
              <w:rPr>
                <w:rFonts w:ascii="Palatino Linotype" w:hAnsi="Palatino Linotype"/>
                <w:color w:val="000000"/>
              </w:rPr>
            </w:pPr>
            <w:r w:rsidRPr="00FF68A2">
              <w:rPr>
                <w:rFonts w:ascii="Palatino Linotype" w:hAnsi="Palatino Linotype"/>
                <w:color w:val="000000"/>
              </w:rPr>
              <w:t>$250</w:t>
            </w:r>
            <w:r>
              <w:rPr>
                <w:rFonts w:ascii="Palatino Linotype" w:hAnsi="Palatino Linotype"/>
                <w:color w:val="000000"/>
              </w:rPr>
              <w:t>.00</w:t>
            </w:r>
          </w:p>
        </w:tc>
      </w:tr>
      <w:tr w:rsidR="00FF68A2" w14:paraId="71F46396" w14:textId="77777777" w:rsidTr="005A3435">
        <w:tc>
          <w:tcPr>
            <w:tcW w:w="4765" w:type="dxa"/>
            <w:vAlign w:val="center"/>
          </w:tcPr>
          <w:p w14:paraId="18F44A6E" w14:textId="77777777" w:rsidR="00FF68A2" w:rsidRDefault="00FF68A2" w:rsidP="00FF68A2">
            <w:pPr>
              <w:jc w:val="center"/>
              <w:rPr>
                <w:rFonts w:ascii="Palatino Linotype" w:hAnsi="Palatino Linotype"/>
                <w:color w:val="000000"/>
              </w:rPr>
            </w:pPr>
            <w:r w:rsidRPr="00FF68A2">
              <w:rPr>
                <w:rFonts w:ascii="Palatino Linotype" w:hAnsi="Palatino Linotype"/>
                <w:color w:val="000000"/>
              </w:rPr>
              <w:t>Pool (Commercial)</w:t>
            </w:r>
          </w:p>
          <w:p w14:paraId="55043B09" w14:textId="479D78AA" w:rsidR="00FF68A2" w:rsidRPr="00FF68A2" w:rsidRDefault="00FF68A2" w:rsidP="00FF68A2">
            <w:pPr>
              <w:jc w:val="center"/>
              <w:rPr>
                <w:rFonts w:ascii="Palatino Linotype" w:hAnsi="Palatino Linotype"/>
                <w:color w:val="000000"/>
              </w:rPr>
            </w:pPr>
          </w:p>
        </w:tc>
        <w:tc>
          <w:tcPr>
            <w:tcW w:w="4590" w:type="dxa"/>
            <w:vAlign w:val="center"/>
          </w:tcPr>
          <w:p w14:paraId="1E59B152" w14:textId="1DF0754F" w:rsidR="00FF68A2" w:rsidRPr="00FF68A2" w:rsidRDefault="00FF68A2" w:rsidP="00FF68A2">
            <w:pPr>
              <w:jc w:val="center"/>
              <w:rPr>
                <w:rFonts w:ascii="Palatino Linotype" w:hAnsi="Palatino Linotype"/>
                <w:color w:val="000000"/>
              </w:rPr>
            </w:pPr>
            <w:r w:rsidRPr="00FF68A2">
              <w:rPr>
                <w:rFonts w:ascii="Palatino Linotype" w:hAnsi="Palatino Linotype"/>
                <w:color w:val="000000"/>
              </w:rPr>
              <w:t>$375</w:t>
            </w:r>
            <w:r>
              <w:rPr>
                <w:rFonts w:ascii="Palatino Linotype" w:hAnsi="Palatino Linotype"/>
                <w:color w:val="000000"/>
              </w:rPr>
              <w:t>.00</w:t>
            </w:r>
            <w:r w:rsidRPr="00FF68A2">
              <w:rPr>
                <w:rFonts w:ascii="Palatino Linotype" w:hAnsi="Palatino Linotype"/>
                <w:color w:val="000000"/>
              </w:rPr>
              <w:t xml:space="preserve"> </w:t>
            </w:r>
          </w:p>
        </w:tc>
      </w:tr>
      <w:tr w:rsidR="00FF68A2" w14:paraId="3D35F124" w14:textId="77777777" w:rsidTr="005A3435">
        <w:tc>
          <w:tcPr>
            <w:tcW w:w="4765" w:type="dxa"/>
            <w:vAlign w:val="center"/>
          </w:tcPr>
          <w:p w14:paraId="1850BC14" w14:textId="5970C386" w:rsidR="00FF68A2" w:rsidRPr="00FF68A2" w:rsidRDefault="00FF68A2" w:rsidP="00FF68A2">
            <w:pPr>
              <w:jc w:val="center"/>
              <w:rPr>
                <w:rFonts w:ascii="Palatino Linotype" w:hAnsi="Palatino Linotype"/>
                <w:color w:val="000000"/>
              </w:rPr>
            </w:pPr>
            <w:proofErr w:type="gramStart"/>
            <w:r w:rsidRPr="00FF68A2">
              <w:rPr>
                <w:rFonts w:ascii="Palatino Linotype" w:hAnsi="Palatino Linotype"/>
                <w:color w:val="000000"/>
              </w:rPr>
              <w:t>Demolition  Permit</w:t>
            </w:r>
            <w:proofErr w:type="gramEnd"/>
            <w:r w:rsidRPr="00FF68A2">
              <w:rPr>
                <w:rFonts w:ascii="Palatino Linotype" w:hAnsi="Palatino Linotype"/>
                <w:color w:val="000000"/>
              </w:rPr>
              <w:t xml:space="preserve"> (Residential)</w:t>
            </w:r>
          </w:p>
        </w:tc>
        <w:tc>
          <w:tcPr>
            <w:tcW w:w="4590" w:type="dxa"/>
            <w:vAlign w:val="center"/>
          </w:tcPr>
          <w:p w14:paraId="0B6A02CD" w14:textId="77777777" w:rsidR="0093574C" w:rsidRDefault="00FF68A2" w:rsidP="00FF68A2">
            <w:pPr>
              <w:jc w:val="center"/>
              <w:rPr>
                <w:rFonts w:ascii="Palatino Linotype" w:hAnsi="Palatino Linotype"/>
                <w:color w:val="000000"/>
              </w:rPr>
            </w:pPr>
            <w:r w:rsidRPr="00FF68A2">
              <w:rPr>
                <w:rFonts w:ascii="Palatino Linotype" w:hAnsi="Palatino Linotype"/>
                <w:color w:val="000000"/>
              </w:rPr>
              <w:t>$125</w:t>
            </w:r>
            <w:r w:rsidR="0093574C">
              <w:rPr>
                <w:rFonts w:ascii="Palatino Linotype" w:hAnsi="Palatino Linotype"/>
                <w:color w:val="000000"/>
              </w:rPr>
              <w:t>.00</w:t>
            </w:r>
            <w:r w:rsidRPr="00FF68A2">
              <w:rPr>
                <w:rFonts w:ascii="Palatino Linotype" w:hAnsi="Palatino Linotype"/>
                <w:color w:val="000000"/>
              </w:rPr>
              <w:t xml:space="preserve"> for a primary </w:t>
            </w:r>
            <w:proofErr w:type="gramStart"/>
            <w:r w:rsidRPr="00FF68A2">
              <w:rPr>
                <w:rFonts w:ascii="Palatino Linotype" w:hAnsi="Palatino Linotype"/>
                <w:color w:val="000000"/>
              </w:rPr>
              <w:t>structure</w:t>
            </w:r>
            <w:r w:rsidR="0093574C">
              <w:rPr>
                <w:rFonts w:ascii="Palatino Linotype" w:hAnsi="Palatino Linotype"/>
                <w:color w:val="000000"/>
              </w:rPr>
              <w:t>;</w:t>
            </w:r>
            <w:proofErr w:type="gramEnd"/>
            <w:r w:rsidRPr="00FF68A2">
              <w:rPr>
                <w:rFonts w:ascii="Palatino Linotype" w:hAnsi="Palatino Linotype"/>
                <w:color w:val="000000"/>
              </w:rPr>
              <w:t xml:space="preserve"> </w:t>
            </w:r>
          </w:p>
          <w:p w14:paraId="4EC57DE8" w14:textId="77777777" w:rsidR="00FF68A2" w:rsidRDefault="00FF68A2" w:rsidP="00FF68A2">
            <w:pPr>
              <w:jc w:val="center"/>
              <w:rPr>
                <w:rFonts w:ascii="Palatino Linotype" w:hAnsi="Palatino Linotype"/>
                <w:color w:val="000000"/>
              </w:rPr>
            </w:pPr>
            <w:r w:rsidRPr="00FF68A2">
              <w:rPr>
                <w:rFonts w:ascii="Palatino Linotype" w:hAnsi="Palatino Linotype"/>
                <w:color w:val="000000"/>
              </w:rPr>
              <w:t>$75</w:t>
            </w:r>
            <w:r w:rsidR="0093574C">
              <w:rPr>
                <w:rFonts w:ascii="Palatino Linotype" w:hAnsi="Palatino Linotype"/>
                <w:color w:val="000000"/>
              </w:rPr>
              <w:t>.00</w:t>
            </w:r>
            <w:r w:rsidRPr="00FF68A2">
              <w:rPr>
                <w:rFonts w:ascii="Palatino Linotype" w:hAnsi="Palatino Linotype"/>
                <w:color w:val="000000"/>
              </w:rPr>
              <w:t xml:space="preserve"> for a secondary structure</w:t>
            </w:r>
          </w:p>
          <w:p w14:paraId="6C4C1106" w14:textId="1F8FEE53" w:rsidR="0093574C" w:rsidRPr="00FF68A2" w:rsidRDefault="0093574C" w:rsidP="00FF68A2">
            <w:pPr>
              <w:jc w:val="center"/>
              <w:rPr>
                <w:rFonts w:ascii="Palatino Linotype" w:hAnsi="Palatino Linotype"/>
                <w:color w:val="000000"/>
              </w:rPr>
            </w:pPr>
          </w:p>
        </w:tc>
      </w:tr>
      <w:tr w:rsidR="00FF68A2" w14:paraId="6988D0E5" w14:textId="77777777" w:rsidTr="005A3435">
        <w:tc>
          <w:tcPr>
            <w:tcW w:w="4765" w:type="dxa"/>
            <w:vAlign w:val="center"/>
          </w:tcPr>
          <w:p w14:paraId="1BF81D3A" w14:textId="40C2C54C" w:rsidR="00FF68A2" w:rsidRPr="00FF68A2" w:rsidRDefault="00FF68A2" w:rsidP="00FF68A2">
            <w:pPr>
              <w:jc w:val="center"/>
              <w:rPr>
                <w:rFonts w:ascii="Palatino Linotype" w:hAnsi="Palatino Linotype"/>
                <w:color w:val="000000"/>
              </w:rPr>
            </w:pPr>
            <w:r w:rsidRPr="00FF68A2">
              <w:rPr>
                <w:rFonts w:ascii="Palatino Linotype" w:hAnsi="Palatino Linotype"/>
                <w:color w:val="000000"/>
              </w:rPr>
              <w:t xml:space="preserve">Demolition </w:t>
            </w:r>
            <w:proofErr w:type="gramStart"/>
            <w:r w:rsidRPr="00FF68A2">
              <w:rPr>
                <w:rFonts w:ascii="Palatino Linotype" w:hAnsi="Palatino Linotype"/>
                <w:color w:val="000000"/>
              </w:rPr>
              <w:t>Permit(</w:t>
            </w:r>
            <w:proofErr w:type="gramEnd"/>
            <w:r w:rsidRPr="00FF68A2">
              <w:rPr>
                <w:rFonts w:ascii="Palatino Linotype" w:hAnsi="Palatino Linotype"/>
                <w:color w:val="000000"/>
              </w:rPr>
              <w:t>Commercial)</w:t>
            </w:r>
          </w:p>
        </w:tc>
        <w:tc>
          <w:tcPr>
            <w:tcW w:w="4590" w:type="dxa"/>
            <w:vAlign w:val="center"/>
          </w:tcPr>
          <w:p w14:paraId="69621A7C" w14:textId="78F99C6C" w:rsidR="0093574C" w:rsidRDefault="00FF68A2" w:rsidP="00FF68A2">
            <w:pPr>
              <w:jc w:val="center"/>
              <w:rPr>
                <w:rFonts w:ascii="Palatino Linotype" w:hAnsi="Palatino Linotype"/>
                <w:color w:val="000000"/>
              </w:rPr>
            </w:pPr>
            <w:r w:rsidRPr="00FF68A2">
              <w:rPr>
                <w:rFonts w:ascii="Palatino Linotype" w:hAnsi="Palatino Linotype"/>
                <w:color w:val="000000"/>
              </w:rPr>
              <w:t>$200</w:t>
            </w:r>
            <w:r w:rsidR="0093574C">
              <w:rPr>
                <w:rFonts w:ascii="Palatino Linotype" w:hAnsi="Palatino Linotype"/>
                <w:color w:val="000000"/>
              </w:rPr>
              <w:t>.00</w:t>
            </w:r>
            <w:r w:rsidRPr="00FF68A2">
              <w:rPr>
                <w:rFonts w:ascii="Palatino Linotype" w:hAnsi="Palatino Linotype"/>
                <w:color w:val="000000"/>
              </w:rPr>
              <w:t xml:space="preserve"> for a primary </w:t>
            </w:r>
            <w:proofErr w:type="gramStart"/>
            <w:r w:rsidRPr="00FF68A2">
              <w:rPr>
                <w:rFonts w:ascii="Palatino Linotype" w:hAnsi="Palatino Linotype"/>
                <w:color w:val="000000"/>
              </w:rPr>
              <w:t>structure</w:t>
            </w:r>
            <w:r w:rsidR="0093574C">
              <w:rPr>
                <w:rFonts w:ascii="Palatino Linotype" w:hAnsi="Palatino Linotype"/>
                <w:color w:val="000000"/>
              </w:rPr>
              <w:t>;</w:t>
            </w:r>
            <w:proofErr w:type="gramEnd"/>
            <w:r w:rsidRPr="00FF68A2">
              <w:rPr>
                <w:rFonts w:ascii="Palatino Linotype" w:hAnsi="Palatino Linotype"/>
                <w:color w:val="000000"/>
              </w:rPr>
              <w:t xml:space="preserve"> </w:t>
            </w:r>
          </w:p>
          <w:p w14:paraId="17646B78" w14:textId="77777777" w:rsidR="00FF68A2" w:rsidRDefault="00FF68A2" w:rsidP="00FF68A2">
            <w:pPr>
              <w:jc w:val="center"/>
              <w:rPr>
                <w:rFonts w:ascii="Palatino Linotype" w:hAnsi="Palatino Linotype"/>
                <w:color w:val="000000"/>
              </w:rPr>
            </w:pPr>
            <w:r w:rsidRPr="00FF68A2">
              <w:rPr>
                <w:rFonts w:ascii="Palatino Linotype" w:hAnsi="Palatino Linotype"/>
                <w:color w:val="000000"/>
              </w:rPr>
              <w:t>$100</w:t>
            </w:r>
            <w:r w:rsidR="0093574C">
              <w:rPr>
                <w:rFonts w:ascii="Palatino Linotype" w:hAnsi="Palatino Linotype"/>
                <w:color w:val="000000"/>
              </w:rPr>
              <w:t>.00</w:t>
            </w:r>
            <w:r w:rsidRPr="00FF68A2">
              <w:rPr>
                <w:rFonts w:ascii="Palatino Linotype" w:hAnsi="Palatino Linotype"/>
                <w:color w:val="000000"/>
              </w:rPr>
              <w:t xml:space="preserve"> for a secondary structure</w:t>
            </w:r>
          </w:p>
          <w:p w14:paraId="18860C0B" w14:textId="7DED8539" w:rsidR="0093574C" w:rsidRPr="00FF68A2" w:rsidRDefault="0093574C" w:rsidP="00FF68A2">
            <w:pPr>
              <w:jc w:val="center"/>
              <w:rPr>
                <w:rFonts w:ascii="Palatino Linotype" w:hAnsi="Palatino Linotype"/>
                <w:color w:val="000000"/>
              </w:rPr>
            </w:pPr>
          </w:p>
        </w:tc>
      </w:tr>
    </w:tbl>
    <w:p w14:paraId="028E202F" w14:textId="674F77A1" w:rsidR="00FF6FEC" w:rsidRPr="0093574C" w:rsidRDefault="00FF68A2" w:rsidP="00FF68A2">
      <w:pPr>
        <w:jc w:val="both"/>
        <w:rPr>
          <w:rFonts w:ascii="Palatino Linotype" w:hAnsi="Palatino Linotype"/>
          <w:color w:val="000000"/>
          <w:sz w:val="22"/>
          <w:szCs w:val="22"/>
        </w:rPr>
      </w:pPr>
      <w:r w:rsidRPr="0093574C">
        <w:rPr>
          <w:rFonts w:ascii="Palatino Linotype" w:hAnsi="Palatino Linotype"/>
          <w:sz w:val="22"/>
          <w:szCs w:val="22"/>
        </w:rPr>
        <w:t>*</w:t>
      </w:r>
      <w:r w:rsidRPr="0093574C">
        <w:rPr>
          <w:rFonts w:ascii="Palatino Linotype" w:hAnsi="Palatino Linotype"/>
          <w:color w:val="000000"/>
          <w:sz w:val="22"/>
          <w:szCs w:val="22"/>
        </w:rPr>
        <w:t xml:space="preserve"> </w:t>
      </w:r>
      <w:r w:rsidR="0093574C" w:rsidRPr="0093574C">
        <w:rPr>
          <w:rFonts w:ascii="Palatino Linotype" w:hAnsi="Palatino Linotype"/>
          <w:color w:val="000000"/>
          <w:sz w:val="22"/>
          <w:szCs w:val="22"/>
        </w:rPr>
        <w:t>T</w:t>
      </w:r>
      <w:r w:rsidRPr="0093574C">
        <w:rPr>
          <w:rFonts w:ascii="Palatino Linotype" w:hAnsi="Palatino Linotype"/>
          <w:color w:val="000000"/>
          <w:sz w:val="22"/>
          <w:szCs w:val="22"/>
        </w:rPr>
        <w:t xml:space="preserve">he above </w:t>
      </w:r>
      <w:proofErr w:type="gramStart"/>
      <w:r w:rsidRPr="0093574C">
        <w:rPr>
          <w:rFonts w:ascii="Palatino Linotype" w:hAnsi="Palatino Linotype"/>
          <w:color w:val="000000"/>
          <w:sz w:val="22"/>
          <w:szCs w:val="22"/>
        </w:rPr>
        <w:t>include</w:t>
      </w:r>
      <w:proofErr w:type="gramEnd"/>
      <w:r w:rsidRPr="0093574C">
        <w:rPr>
          <w:rFonts w:ascii="Palatino Linotype" w:hAnsi="Palatino Linotype"/>
          <w:color w:val="000000"/>
          <w:sz w:val="22"/>
          <w:szCs w:val="22"/>
        </w:rPr>
        <w:t xml:space="preserve"> a Certificate of Occupancy and the required inspections from the McCordsville Inspection Procedures</w:t>
      </w:r>
    </w:p>
    <w:p w14:paraId="7E414DF7" w14:textId="6EAD58C4" w:rsidR="00FF68A2" w:rsidRDefault="00FF68A2" w:rsidP="00FF68A2">
      <w:pPr>
        <w:jc w:val="both"/>
        <w:rPr>
          <w:rFonts w:ascii="Palatino Linotype" w:hAnsi="Palatino Linotype"/>
          <w:color w:val="000000"/>
        </w:rPr>
      </w:pPr>
      <w:r w:rsidRPr="0093574C">
        <w:rPr>
          <w:rFonts w:ascii="Palatino Linotype" w:hAnsi="Palatino Linotype"/>
          <w:color w:val="000000"/>
          <w:sz w:val="22"/>
          <w:szCs w:val="22"/>
        </w:rPr>
        <w:t xml:space="preserve">** Fees based on square footage will include the total square footage of the project </w:t>
      </w:r>
      <w:proofErr w:type="gramStart"/>
      <w:r w:rsidRPr="0093574C">
        <w:rPr>
          <w:rFonts w:ascii="Palatino Linotype" w:hAnsi="Palatino Linotype"/>
          <w:color w:val="000000"/>
          <w:sz w:val="22"/>
          <w:szCs w:val="22"/>
        </w:rPr>
        <w:t>including:</w:t>
      </w:r>
      <w:proofErr w:type="gramEnd"/>
      <w:r w:rsidRPr="0093574C">
        <w:rPr>
          <w:rFonts w:ascii="Palatino Linotype" w:hAnsi="Palatino Linotype"/>
          <w:color w:val="000000"/>
          <w:sz w:val="22"/>
          <w:szCs w:val="22"/>
        </w:rPr>
        <w:t xml:space="preserve"> basements, garages, porches, all floors, etc.</w:t>
      </w:r>
    </w:p>
    <w:p w14:paraId="5CBC5F87" w14:textId="77777777" w:rsidR="00FF68A2" w:rsidRDefault="00FF68A2" w:rsidP="00FF68A2">
      <w:pPr>
        <w:jc w:val="both"/>
        <w:rPr>
          <w:rFonts w:ascii="Palatino Linotype" w:hAnsi="Palatino Linotype"/>
          <w:color w:val="000000"/>
        </w:rPr>
      </w:pPr>
    </w:p>
    <w:p w14:paraId="3C3432BB" w14:textId="77777777" w:rsidR="00EF5B83" w:rsidRDefault="00EF5B83" w:rsidP="00FF6FEC">
      <w:pPr>
        <w:rPr>
          <w:rFonts w:ascii="Palatino Linotype" w:hAnsi="Palatino Linotype"/>
        </w:rPr>
      </w:pPr>
    </w:p>
    <w:tbl>
      <w:tblPr>
        <w:tblStyle w:val="TableGrid"/>
        <w:tblW w:w="9355" w:type="dxa"/>
        <w:tblLook w:val="04A0" w:firstRow="1" w:lastRow="0" w:firstColumn="1" w:lastColumn="0" w:noHBand="0" w:noVBand="1"/>
      </w:tblPr>
      <w:tblGrid>
        <w:gridCol w:w="4765"/>
        <w:gridCol w:w="4590"/>
      </w:tblGrid>
      <w:tr w:rsidR="00BE2369" w:rsidRPr="0093574C" w14:paraId="6BDC17EE" w14:textId="77777777" w:rsidTr="00AF43CB">
        <w:tc>
          <w:tcPr>
            <w:tcW w:w="4765" w:type="dxa"/>
          </w:tcPr>
          <w:p w14:paraId="4F576155" w14:textId="444A9260" w:rsidR="00BE2369" w:rsidRPr="00F85A20" w:rsidRDefault="00BE2369" w:rsidP="00AF43CB">
            <w:pPr>
              <w:jc w:val="center"/>
              <w:rPr>
                <w:rFonts w:ascii="Palatino Linotype" w:hAnsi="Palatino Linotype"/>
                <w:b/>
                <w:bCs/>
                <w:color w:val="000000"/>
                <w:u w:val="single"/>
              </w:rPr>
            </w:pPr>
            <w:r w:rsidRPr="00F85A20">
              <w:rPr>
                <w:rFonts w:ascii="Palatino Linotype" w:hAnsi="Palatino Linotype"/>
                <w:b/>
                <w:bCs/>
                <w:color w:val="000000"/>
                <w:u w:val="single"/>
              </w:rPr>
              <w:t>Sign Permit Fees</w:t>
            </w:r>
          </w:p>
        </w:tc>
        <w:tc>
          <w:tcPr>
            <w:tcW w:w="4590" w:type="dxa"/>
          </w:tcPr>
          <w:p w14:paraId="5596A7C4" w14:textId="77777777" w:rsidR="00BE2369" w:rsidRDefault="00BE2369" w:rsidP="00AF43CB">
            <w:pPr>
              <w:jc w:val="center"/>
              <w:rPr>
                <w:rFonts w:ascii="Palatino Linotype" w:hAnsi="Palatino Linotype"/>
                <w:b/>
                <w:bCs/>
                <w:color w:val="000000"/>
              </w:rPr>
            </w:pPr>
            <w:r w:rsidRPr="00F85A20">
              <w:rPr>
                <w:rFonts w:ascii="Palatino Linotype" w:hAnsi="Palatino Linotype"/>
                <w:b/>
                <w:bCs/>
                <w:color w:val="000000"/>
              </w:rPr>
              <w:t>Amount</w:t>
            </w:r>
          </w:p>
          <w:p w14:paraId="663DCC86" w14:textId="77777777" w:rsidR="00F85A20" w:rsidRPr="00F85A20" w:rsidRDefault="00F85A20" w:rsidP="00AF43CB">
            <w:pPr>
              <w:jc w:val="center"/>
              <w:rPr>
                <w:rFonts w:ascii="Palatino Linotype" w:hAnsi="Palatino Linotype"/>
                <w:b/>
                <w:bCs/>
                <w:color w:val="000000"/>
              </w:rPr>
            </w:pPr>
          </w:p>
        </w:tc>
      </w:tr>
      <w:tr w:rsidR="00BE2369" w:rsidRPr="0093574C" w14:paraId="53144917" w14:textId="77777777" w:rsidTr="00AF43CB">
        <w:tc>
          <w:tcPr>
            <w:tcW w:w="4765" w:type="dxa"/>
            <w:vAlign w:val="center"/>
          </w:tcPr>
          <w:p w14:paraId="758EEAD6" w14:textId="302D8F08" w:rsidR="00BE2369" w:rsidRPr="00BE2369" w:rsidRDefault="00BE2369" w:rsidP="00BE2369">
            <w:pPr>
              <w:jc w:val="center"/>
              <w:rPr>
                <w:rFonts w:ascii="Palatino Linotype" w:hAnsi="Palatino Linotype"/>
              </w:rPr>
            </w:pPr>
            <w:r w:rsidRPr="00BE2369">
              <w:rPr>
                <w:rFonts w:ascii="Palatino Linotype" w:hAnsi="Palatino Linotype"/>
                <w:color w:val="000000"/>
              </w:rPr>
              <w:t>Temporary Sign</w:t>
            </w:r>
          </w:p>
        </w:tc>
        <w:tc>
          <w:tcPr>
            <w:tcW w:w="4590" w:type="dxa"/>
            <w:vAlign w:val="center"/>
          </w:tcPr>
          <w:p w14:paraId="084BEDAE" w14:textId="77777777" w:rsidR="00BE2369" w:rsidRPr="00BE2369" w:rsidRDefault="00BE2369" w:rsidP="00BE2369">
            <w:pPr>
              <w:jc w:val="center"/>
              <w:rPr>
                <w:rFonts w:ascii="Palatino Linotype" w:hAnsi="Palatino Linotype"/>
                <w:color w:val="000000"/>
              </w:rPr>
            </w:pPr>
            <w:r w:rsidRPr="00BE2369">
              <w:rPr>
                <w:rFonts w:ascii="Palatino Linotype" w:hAnsi="Palatino Linotype"/>
                <w:color w:val="000000"/>
              </w:rPr>
              <w:t>$105.00</w:t>
            </w:r>
          </w:p>
          <w:p w14:paraId="0FAF4C71" w14:textId="2442A113" w:rsidR="00BE2369" w:rsidRPr="00BE2369" w:rsidRDefault="00BE2369" w:rsidP="00BE2369">
            <w:pPr>
              <w:jc w:val="center"/>
              <w:rPr>
                <w:rFonts w:ascii="Palatino Linotype" w:hAnsi="Palatino Linotype"/>
              </w:rPr>
            </w:pPr>
          </w:p>
        </w:tc>
      </w:tr>
      <w:tr w:rsidR="00BE2369" w:rsidRPr="0093574C" w14:paraId="4C19D5CB" w14:textId="77777777" w:rsidTr="00BE2369">
        <w:trPr>
          <w:trHeight w:val="215"/>
        </w:trPr>
        <w:tc>
          <w:tcPr>
            <w:tcW w:w="4765" w:type="dxa"/>
            <w:vAlign w:val="center"/>
          </w:tcPr>
          <w:p w14:paraId="4C44E07B" w14:textId="635AB8C9" w:rsidR="00BE2369" w:rsidRPr="00BE2369" w:rsidRDefault="00BE2369" w:rsidP="00BE2369">
            <w:pPr>
              <w:jc w:val="center"/>
              <w:rPr>
                <w:rFonts w:ascii="Palatino Linotype" w:hAnsi="Palatino Linotype"/>
                <w:color w:val="000000"/>
              </w:rPr>
            </w:pPr>
            <w:r w:rsidRPr="00BE2369">
              <w:rPr>
                <w:rFonts w:ascii="Palatino Linotype" w:hAnsi="Palatino Linotype"/>
                <w:color w:val="000000"/>
              </w:rPr>
              <w:t>Permanent Sign</w:t>
            </w:r>
          </w:p>
        </w:tc>
        <w:tc>
          <w:tcPr>
            <w:tcW w:w="4590" w:type="dxa"/>
            <w:vAlign w:val="center"/>
          </w:tcPr>
          <w:p w14:paraId="02E2B42F" w14:textId="77777777" w:rsidR="00BE2369" w:rsidRDefault="00BE2369" w:rsidP="00BE2369">
            <w:pPr>
              <w:jc w:val="center"/>
              <w:rPr>
                <w:rFonts w:ascii="Palatino Linotype" w:hAnsi="Palatino Linotype"/>
                <w:color w:val="000000"/>
              </w:rPr>
            </w:pPr>
            <w:r w:rsidRPr="00BE2369">
              <w:rPr>
                <w:rFonts w:ascii="Palatino Linotype" w:hAnsi="Palatino Linotype"/>
                <w:color w:val="000000"/>
              </w:rPr>
              <w:t xml:space="preserve">$105.00 + $.50/SF &gt; 16 SF + </w:t>
            </w:r>
            <w:r w:rsidRPr="00BE2369">
              <w:rPr>
                <w:rFonts w:ascii="Palatino Linotype" w:hAnsi="Palatino Linotype"/>
                <w:color w:val="000000"/>
              </w:rPr>
              <w:br/>
              <w:t>$75 electrical inspection</w:t>
            </w:r>
          </w:p>
          <w:p w14:paraId="7BFA4AF0" w14:textId="62A29CEA" w:rsidR="00BE2369" w:rsidRPr="00BE2369" w:rsidRDefault="00BE2369" w:rsidP="00BE2369">
            <w:pPr>
              <w:jc w:val="center"/>
              <w:rPr>
                <w:rFonts w:ascii="Palatino Linotype" w:hAnsi="Palatino Linotype"/>
                <w:color w:val="000000"/>
              </w:rPr>
            </w:pPr>
          </w:p>
        </w:tc>
      </w:tr>
    </w:tbl>
    <w:p w14:paraId="1E414253" w14:textId="77777777" w:rsidR="00BE2369" w:rsidRDefault="00BE2369" w:rsidP="00FF6FEC">
      <w:pPr>
        <w:rPr>
          <w:rFonts w:ascii="Palatino Linotype" w:hAnsi="Palatino Linotype"/>
        </w:rPr>
      </w:pPr>
    </w:p>
    <w:tbl>
      <w:tblPr>
        <w:tblStyle w:val="TableGrid"/>
        <w:tblW w:w="9355" w:type="dxa"/>
        <w:tblLook w:val="04A0" w:firstRow="1" w:lastRow="0" w:firstColumn="1" w:lastColumn="0" w:noHBand="0" w:noVBand="1"/>
      </w:tblPr>
      <w:tblGrid>
        <w:gridCol w:w="4765"/>
        <w:gridCol w:w="4590"/>
      </w:tblGrid>
      <w:tr w:rsidR="005F6BAE" w:rsidRPr="00BE2369" w14:paraId="2880138C" w14:textId="77777777" w:rsidTr="00AF43CB">
        <w:tc>
          <w:tcPr>
            <w:tcW w:w="4765" w:type="dxa"/>
          </w:tcPr>
          <w:p w14:paraId="464C4AB1" w14:textId="77777777" w:rsidR="005F6BAE" w:rsidRPr="00F85A20" w:rsidRDefault="005F6BAE" w:rsidP="00AF43CB">
            <w:pPr>
              <w:jc w:val="center"/>
              <w:rPr>
                <w:rFonts w:ascii="Palatino Linotype" w:hAnsi="Palatino Linotype"/>
                <w:b/>
                <w:bCs/>
                <w:color w:val="000000"/>
                <w:u w:val="single"/>
              </w:rPr>
            </w:pPr>
            <w:proofErr w:type="gramStart"/>
            <w:r w:rsidRPr="00F85A20">
              <w:rPr>
                <w:rFonts w:ascii="Palatino Linotype" w:hAnsi="Palatino Linotype"/>
                <w:b/>
                <w:bCs/>
                <w:color w:val="000000"/>
                <w:u w:val="single"/>
              </w:rPr>
              <w:t>Improvement</w:t>
            </w:r>
            <w:proofErr w:type="gramEnd"/>
            <w:r w:rsidRPr="00F85A20">
              <w:rPr>
                <w:rFonts w:ascii="Palatino Linotype" w:hAnsi="Palatino Linotype"/>
                <w:b/>
                <w:bCs/>
                <w:color w:val="000000"/>
                <w:u w:val="single"/>
              </w:rPr>
              <w:t xml:space="preserve"> Location and Other Permits</w:t>
            </w:r>
          </w:p>
          <w:p w14:paraId="5E5BAFC7" w14:textId="0B3848EB" w:rsidR="00F85A20" w:rsidRPr="00F85A20" w:rsidRDefault="00F85A20" w:rsidP="00AF43CB">
            <w:pPr>
              <w:jc w:val="center"/>
              <w:rPr>
                <w:rFonts w:ascii="Palatino Linotype" w:hAnsi="Palatino Linotype"/>
                <w:b/>
                <w:bCs/>
                <w:color w:val="000000"/>
                <w:u w:val="single"/>
              </w:rPr>
            </w:pPr>
          </w:p>
        </w:tc>
        <w:tc>
          <w:tcPr>
            <w:tcW w:w="4590" w:type="dxa"/>
          </w:tcPr>
          <w:p w14:paraId="7E734DE4" w14:textId="77777777" w:rsidR="005F6BAE" w:rsidRPr="00F85A20" w:rsidRDefault="005F6BAE" w:rsidP="00AF43CB">
            <w:pPr>
              <w:jc w:val="center"/>
              <w:rPr>
                <w:rFonts w:ascii="Palatino Linotype" w:hAnsi="Palatino Linotype"/>
                <w:b/>
                <w:bCs/>
                <w:color w:val="000000"/>
              </w:rPr>
            </w:pPr>
            <w:r w:rsidRPr="00F85A20">
              <w:rPr>
                <w:rFonts w:ascii="Palatino Linotype" w:hAnsi="Palatino Linotype"/>
                <w:b/>
                <w:bCs/>
                <w:color w:val="000000"/>
              </w:rPr>
              <w:t>Amount</w:t>
            </w:r>
          </w:p>
        </w:tc>
      </w:tr>
      <w:tr w:rsidR="005F6BAE" w:rsidRPr="00BE2369" w14:paraId="55842C41" w14:textId="77777777" w:rsidTr="00AF43CB">
        <w:tc>
          <w:tcPr>
            <w:tcW w:w="4765" w:type="dxa"/>
            <w:vAlign w:val="center"/>
          </w:tcPr>
          <w:p w14:paraId="4D6C7D41" w14:textId="77777777" w:rsidR="005F6BAE" w:rsidRDefault="005F6BAE" w:rsidP="005F6BAE">
            <w:pPr>
              <w:jc w:val="center"/>
              <w:rPr>
                <w:rFonts w:ascii="Palatino Linotype" w:hAnsi="Palatino Linotype"/>
                <w:color w:val="000000"/>
              </w:rPr>
            </w:pPr>
            <w:r w:rsidRPr="005F6BAE">
              <w:rPr>
                <w:rFonts w:ascii="Palatino Linotype" w:hAnsi="Palatino Linotype"/>
                <w:color w:val="000000"/>
              </w:rPr>
              <w:t>Improvement Location Permit General Fees</w:t>
            </w:r>
            <w:r w:rsidR="00F85A20">
              <w:rPr>
                <w:rFonts w:ascii="Palatino Linotype" w:hAnsi="Palatino Linotype"/>
                <w:color w:val="000000"/>
              </w:rPr>
              <w:t xml:space="preserve"> </w:t>
            </w:r>
            <w:r w:rsidRPr="005F6BAE">
              <w:rPr>
                <w:rFonts w:ascii="Palatino Linotype" w:hAnsi="Palatino Linotype"/>
                <w:color w:val="000000"/>
              </w:rPr>
              <w:t>(</w:t>
            </w:r>
            <w:r w:rsidR="00F85A20">
              <w:rPr>
                <w:rFonts w:ascii="Palatino Linotype" w:hAnsi="Palatino Linotype"/>
                <w:color w:val="000000"/>
              </w:rPr>
              <w:t>f</w:t>
            </w:r>
            <w:r w:rsidRPr="005F6BAE">
              <w:rPr>
                <w:rFonts w:ascii="Palatino Linotype" w:hAnsi="Palatino Linotype"/>
                <w:color w:val="000000"/>
              </w:rPr>
              <w:t xml:space="preserve">or all </w:t>
            </w:r>
            <w:r w:rsidR="00F85A20">
              <w:rPr>
                <w:rFonts w:ascii="Palatino Linotype" w:hAnsi="Palatino Linotype"/>
                <w:color w:val="000000"/>
              </w:rPr>
              <w:t>c</w:t>
            </w:r>
            <w:r w:rsidRPr="005F6BAE">
              <w:rPr>
                <w:rFonts w:ascii="Palatino Linotype" w:hAnsi="Palatino Linotype"/>
                <w:color w:val="000000"/>
              </w:rPr>
              <w:t xml:space="preserve">onstruction, </w:t>
            </w:r>
            <w:proofErr w:type="gramStart"/>
            <w:r w:rsidR="00F85A20">
              <w:rPr>
                <w:rFonts w:ascii="Palatino Linotype" w:hAnsi="Palatino Linotype"/>
                <w:color w:val="000000"/>
              </w:rPr>
              <w:t>a</w:t>
            </w:r>
            <w:r w:rsidRPr="005F6BAE">
              <w:rPr>
                <w:rFonts w:ascii="Palatino Linotype" w:hAnsi="Palatino Linotype"/>
                <w:color w:val="000000"/>
              </w:rPr>
              <w:t>ddition</w:t>
            </w:r>
            <w:r w:rsidR="00F85A20">
              <w:rPr>
                <w:rFonts w:ascii="Palatino Linotype" w:hAnsi="Palatino Linotype"/>
                <w:color w:val="000000"/>
              </w:rPr>
              <w:t>s</w:t>
            </w:r>
            <w:r w:rsidRPr="005F6BAE">
              <w:rPr>
                <w:rFonts w:ascii="Palatino Linotype" w:hAnsi="Palatino Linotype"/>
                <w:color w:val="000000"/>
              </w:rPr>
              <w:t xml:space="preserve">,  </w:t>
            </w:r>
            <w:r w:rsidR="00F85A20">
              <w:rPr>
                <w:rFonts w:ascii="Palatino Linotype" w:hAnsi="Palatino Linotype"/>
                <w:color w:val="000000"/>
              </w:rPr>
              <w:t>a</w:t>
            </w:r>
            <w:r w:rsidRPr="005F6BAE">
              <w:rPr>
                <w:rFonts w:ascii="Palatino Linotype" w:hAnsi="Palatino Linotype"/>
                <w:color w:val="000000"/>
              </w:rPr>
              <w:t>lteration</w:t>
            </w:r>
            <w:r w:rsidR="00F85A20">
              <w:rPr>
                <w:rFonts w:ascii="Palatino Linotype" w:hAnsi="Palatino Linotype"/>
                <w:color w:val="000000"/>
              </w:rPr>
              <w:t>s</w:t>
            </w:r>
            <w:proofErr w:type="gramEnd"/>
            <w:r w:rsidRPr="005F6BAE">
              <w:rPr>
                <w:rFonts w:ascii="Palatino Linotype" w:hAnsi="Palatino Linotype"/>
                <w:color w:val="000000"/>
              </w:rPr>
              <w:t xml:space="preserve"> not designed to be occupied, or </w:t>
            </w:r>
            <w:r w:rsidRPr="005F6BAE">
              <w:rPr>
                <w:rFonts w:ascii="Palatino Linotype" w:hAnsi="Palatino Linotype"/>
                <w:color w:val="000000"/>
              </w:rPr>
              <w:lastRenderedPageBreak/>
              <w:t xml:space="preserve">other construction where a permit is deemed necessary) </w:t>
            </w:r>
          </w:p>
          <w:p w14:paraId="547AB51B" w14:textId="46EDDE17" w:rsidR="00F85A20" w:rsidRPr="005F6BAE" w:rsidRDefault="00F85A20" w:rsidP="005F6BAE">
            <w:pPr>
              <w:jc w:val="center"/>
              <w:rPr>
                <w:rFonts w:ascii="Palatino Linotype" w:hAnsi="Palatino Linotype"/>
              </w:rPr>
            </w:pPr>
          </w:p>
        </w:tc>
        <w:tc>
          <w:tcPr>
            <w:tcW w:w="4590" w:type="dxa"/>
            <w:vAlign w:val="center"/>
          </w:tcPr>
          <w:p w14:paraId="681DAD09" w14:textId="0CA31412" w:rsidR="005F6BAE" w:rsidRPr="005F6BAE" w:rsidRDefault="005F6BAE" w:rsidP="005F6BAE">
            <w:pPr>
              <w:jc w:val="center"/>
              <w:rPr>
                <w:rFonts w:ascii="Palatino Linotype" w:hAnsi="Palatino Linotype"/>
              </w:rPr>
            </w:pPr>
            <w:r w:rsidRPr="005F6BAE">
              <w:rPr>
                <w:rFonts w:ascii="Palatino Linotype" w:hAnsi="Palatino Linotype"/>
                <w:color w:val="000000"/>
              </w:rPr>
              <w:lastRenderedPageBreak/>
              <w:t>$75</w:t>
            </w:r>
            <w:r w:rsidR="00F85A20">
              <w:rPr>
                <w:rFonts w:ascii="Palatino Linotype" w:hAnsi="Palatino Linotype"/>
                <w:color w:val="000000"/>
              </w:rPr>
              <w:t>.00</w:t>
            </w:r>
            <w:r w:rsidRPr="005F6BAE">
              <w:rPr>
                <w:rFonts w:ascii="Palatino Linotype" w:hAnsi="Palatino Linotype"/>
                <w:color w:val="000000"/>
              </w:rPr>
              <w:t xml:space="preserve"> per inspection required &amp;</w:t>
            </w:r>
            <w:r w:rsidRPr="005F6BAE">
              <w:rPr>
                <w:rFonts w:ascii="Palatino Linotype" w:hAnsi="Palatino Linotype"/>
                <w:color w:val="000000"/>
              </w:rPr>
              <w:br/>
              <w:t>per structure</w:t>
            </w:r>
          </w:p>
        </w:tc>
      </w:tr>
      <w:tr w:rsidR="005F6BAE" w:rsidRPr="00BE2369" w14:paraId="75C18233" w14:textId="77777777" w:rsidTr="00AF43CB">
        <w:trPr>
          <w:trHeight w:val="215"/>
        </w:trPr>
        <w:tc>
          <w:tcPr>
            <w:tcW w:w="4765" w:type="dxa"/>
            <w:vAlign w:val="center"/>
          </w:tcPr>
          <w:p w14:paraId="15F826AB" w14:textId="1BACDC09" w:rsidR="005F6BAE" w:rsidRPr="005F6BAE" w:rsidRDefault="005F6BAE" w:rsidP="005F6BAE">
            <w:pPr>
              <w:jc w:val="center"/>
              <w:rPr>
                <w:rFonts w:ascii="Palatino Linotype" w:hAnsi="Palatino Linotype"/>
                <w:color w:val="000000"/>
              </w:rPr>
            </w:pPr>
            <w:r w:rsidRPr="005F6BAE">
              <w:rPr>
                <w:rFonts w:ascii="Palatino Linotype" w:hAnsi="Palatino Linotype"/>
                <w:color w:val="000000"/>
              </w:rPr>
              <w:t>Telecommunication Tower (New)</w:t>
            </w:r>
          </w:p>
        </w:tc>
        <w:tc>
          <w:tcPr>
            <w:tcW w:w="4590" w:type="dxa"/>
            <w:vAlign w:val="center"/>
          </w:tcPr>
          <w:p w14:paraId="0E1D010B" w14:textId="77777777" w:rsidR="005F6BAE" w:rsidRDefault="005F6BAE" w:rsidP="005F6BAE">
            <w:pPr>
              <w:jc w:val="center"/>
              <w:rPr>
                <w:rFonts w:ascii="Palatino Linotype" w:hAnsi="Palatino Linotype"/>
                <w:color w:val="000000"/>
              </w:rPr>
            </w:pPr>
            <w:r w:rsidRPr="005F6BAE">
              <w:rPr>
                <w:rFonts w:ascii="Palatino Linotype" w:hAnsi="Palatino Linotype"/>
                <w:color w:val="000000"/>
              </w:rPr>
              <w:t>$705</w:t>
            </w:r>
            <w:r w:rsidR="00F85A20">
              <w:rPr>
                <w:rFonts w:ascii="Palatino Linotype" w:hAnsi="Palatino Linotype"/>
                <w:color w:val="000000"/>
              </w:rPr>
              <w:t>.00</w:t>
            </w:r>
          </w:p>
          <w:p w14:paraId="6BF01E26" w14:textId="02D24E2F" w:rsidR="00F85A20" w:rsidRPr="005F6BAE" w:rsidRDefault="00F85A20" w:rsidP="005F6BAE">
            <w:pPr>
              <w:jc w:val="center"/>
              <w:rPr>
                <w:rFonts w:ascii="Palatino Linotype" w:hAnsi="Palatino Linotype"/>
                <w:color w:val="000000"/>
              </w:rPr>
            </w:pPr>
          </w:p>
        </w:tc>
      </w:tr>
      <w:tr w:rsidR="005F6BAE" w:rsidRPr="00BE2369" w14:paraId="094EF5DB" w14:textId="77777777" w:rsidTr="00AF43CB">
        <w:trPr>
          <w:trHeight w:val="215"/>
        </w:trPr>
        <w:tc>
          <w:tcPr>
            <w:tcW w:w="4765" w:type="dxa"/>
            <w:vAlign w:val="center"/>
          </w:tcPr>
          <w:p w14:paraId="3877CC5A" w14:textId="77777777" w:rsidR="005F6BAE" w:rsidRDefault="005F6BAE" w:rsidP="005F6BAE">
            <w:pPr>
              <w:jc w:val="center"/>
              <w:rPr>
                <w:rFonts w:ascii="Palatino Linotype" w:hAnsi="Palatino Linotype"/>
                <w:color w:val="000000"/>
              </w:rPr>
            </w:pPr>
            <w:r w:rsidRPr="005F6BAE">
              <w:rPr>
                <w:rFonts w:ascii="Palatino Linotype" w:hAnsi="Palatino Linotype"/>
                <w:color w:val="000000"/>
              </w:rPr>
              <w:t>Telecommunication Tower (Collocation/Modification)</w:t>
            </w:r>
          </w:p>
          <w:p w14:paraId="17A1694A" w14:textId="353A96AB" w:rsidR="00F85A20" w:rsidRPr="005F6BAE" w:rsidRDefault="00F85A20" w:rsidP="005F6BAE">
            <w:pPr>
              <w:jc w:val="center"/>
              <w:rPr>
                <w:rFonts w:ascii="Palatino Linotype" w:hAnsi="Palatino Linotype"/>
                <w:color w:val="000000"/>
              </w:rPr>
            </w:pPr>
          </w:p>
        </w:tc>
        <w:tc>
          <w:tcPr>
            <w:tcW w:w="4590" w:type="dxa"/>
            <w:vAlign w:val="center"/>
          </w:tcPr>
          <w:p w14:paraId="0BBBBA67" w14:textId="77777777" w:rsidR="00F85A20" w:rsidRDefault="005F6BAE" w:rsidP="005F6BAE">
            <w:pPr>
              <w:jc w:val="center"/>
              <w:rPr>
                <w:rFonts w:ascii="Palatino Linotype" w:hAnsi="Palatino Linotype"/>
                <w:color w:val="000000"/>
              </w:rPr>
            </w:pPr>
            <w:r w:rsidRPr="005F6BAE">
              <w:rPr>
                <w:rFonts w:ascii="Palatino Linotype" w:hAnsi="Palatino Linotype"/>
                <w:color w:val="000000"/>
              </w:rPr>
              <w:t>$345</w:t>
            </w:r>
            <w:r w:rsidR="00F85A20">
              <w:rPr>
                <w:rFonts w:ascii="Palatino Linotype" w:hAnsi="Palatino Linotype"/>
                <w:color w:val="000000"/>
              </w:rPr>
              <w:t>.00</w:t>
            </w:r>
          </w:p>
          <w:p w14:paraId="2650EADD" w14:textId="2B58E0FB" w:rsidR="005F6BAE" w:rsidRPr="005F6BAE" w:rsidRDefault="005F6BAE" w:rsidP="005F6BAE">
            <w:pPr>
              <w:jc w:val="center"/>
              <w:rPr>
                <w:rFonts w:ascii="Palatino Linotype" w:hAnsi="Palatino Linotype"/>
                <w:color w:val="000000"/>
              </w:rPr>
            </w:pPr>
            <w:r w:rsidRPr="005F6BAE">
              <w:rPr>
                <w:rFonts w:ascii="Palatino Linotype" w:hAnsi="Palatino Linotype"/>
                <w:color w:val="000000"/>
              </w:rPr>
              <w:t xml:space="preserve"> </w:t>
            </w:r>
          </w:p>
        </w:tc>
      </w:tr>
      <w:tr w:rsidR="005F6BAE" w:rsidRPr="00BE2369" w14:paraId="761D1169" w14:textId="77777777" w:rsidTr="00AF43CB">
        <w:trPr>
          <w:trHeight w:val="215"/>
        </w:trPr>
        <w:tc>
          <w:tcPr>
            <w:tcW w:w="4765" w:type="dxa"/>
            <w:vAlign w:val="center"/>
          </w:tcPr>
          <w:p w14:paraId="7E241EF6" w14:textId="5431E812" w:rsidR="005F6BAE" w:rsidRPr="005F6BAE" w:rsidRDefault="005F6BAE" w:rsidP="005F6BAE">
            <w:pPr>
              <w:jc w:val="center"/>
              <w:rPr>
                <w:rFonts w:ascii="Palatino Linotype" w:hAnsi="Palatino Linotype"/>
                <w:color w:val="000000"/>
              </w:rPr>
            </w:pPr>
            <w:r w:rsidRPr="005F6BAE">
              <w:rPr>
                <w:rFonts w:ascii="Palatino Linotype" w:hAnsi="Palatino Linotype"/>
                <w:color w:val="000000"/>
              </w:rPr>
              <w:t>Parking Lot (</w:t>
            </w:r>
            <w:proofErr w:type="gramStart"/>
            <w:r w:rsidRPr="005F6BAE">
              <w:rPr>
                <w:rFonts w:ascii="Palatino Linotype" w:hAnsi="Palatino Linotype"/>
                <w:color w:val="000000"/>
              </w:rPr>
              <w:t>Non Residential</w:t>
            </w:r>
            <w:proofErr w:type="gramEnd"/>
            <w:r w:rsidRPr="005F6BAE">
              <w:rPr>
                <w:rFonts w:ascii="Palatino Linotype" w:hAnsi="Palatino Linotype"/>
                <w:color w:val="000000"/>
              </w:rPr>
              <w:t>)</w:t>
            </w:r>
          </w:p>
        </w:tc>
        <w:tc>
          <w:tcPr>
            <w:tcW w:w="4590" w:type="dxa"/>
            <w:vAlign w:val="center"/>
          </w:tcPr>
          <w:p w14:paraId="3F4FA246" w14:textId="77777777" w:rsidR="005F6BAE" w:rsidRDefault="005F6BAE" w:rsidP="005F6BAE">
            <w:pPr>
              <w:jc w:val="center"/>
              <w:rPr>
                <w:rFonts w:ascii="Palatino Linotype" w:hAnsi="Palatino Linotype"/>
                <w:color w:val="000000"/>
              </w:rPr>
            </w:pPr>
            <w:r w:rsidRPr="005F6BAE">
              <w:rPr>
                <w:rFonts w:ascii="Palatino Linotype" w:hAnsi="Palatino Linotype"/>
                <w:color w:val="000000"/>
              </w:rPr>
              <w:t>$330</w:t>
            </w:r>
            <w:r w:rsidR="00F85A20">
              <w:rPr>
                <w:rFonts w:ascii="Palatino Linotype" w:hAnsi="Palatino Linotype"/>
                <w:color w:val="000000"/>
              </w:rPr>
              <w:t>.00</w:t>
            </w:r>
            <w:r w:rsidRPr="005F6BAE">
              <w:rPr>
                <w:rFonts w:ascii="Palatino Linotype" w:hAnsi="Palatino Linotype"/>
                <w:color w:val="000000"/>
              </w:rPr>
              <w:t>/acre</w:t>
            </w:r>
          </w:p>
          <w:p w14:paraId="4AC4AC91" w14:textId="193E26AB" w:rsidR="00F85A20" w:rsidRPr="005F6BAE" w:rsidRDefault="00F85A20" w:rsidP="005F6BAE">
            <w:pPr>
              <w:jc w:val="center"/>
              <w:rPr>
                <w:rFonts w:ascii="Palatino Linotype" w:hAnsi="Palatino Linotype"/>
                <w:color w:val="000000"/>
              </w:rPr>
            </w:pPr>
          </w:p>
        </w:tc>
      </w:tr>
      <w:tr w:rsidR="005F6BAE" w:rsidRPr="00BE2369" w14:paraId="7DF3E51F" w14:textId="77777777" w:rsidTr="00AF43CB">
        <w:trPr>
          <w:trHeight w:val="215"/>
        </w:trPr>
        <w:tc>
          <w:tcPr>
            <w:tcW w:w="4765" w:type="dxa"/>
            <w:vAlign w:val="center"/>
          </w:tcPr>
          <w:p w14:paraId="65135FE4" w14:textId="77777777" w:rsidR="005F6BAE" w:rsidRDefault="005F6BAE" w:rsidP="005F6BAE">
            <w:pPr>
              <w:jc w:val="center"/>
              <w:rPr>
                <w:rFonts w:ascii="Palatino Linotype" w:hAnsi="Palatino Linotype"/>
                <w:color w:val="000000"/>
              </w:rPr>
            </w:pPr>
            <w:r w:rsidRPr="005F6BAE">
              <w:rPr>
                <w:rFonts w:ascii="Palatino Linotype" w:hAnsi="Palatino Linotype"/>
                <w:color w:val="000000"/>
              </w:rPr>
              <w:t>Temporary Occupancy of a Building or Space</w:t>
            </w:r>
          </w:p>
          <w:p w14:paraId="3780F27E" w14:textId="10A9CD53" w:rsidR="00F85A20" w:rsidRPr="005F6BAE" w:rsidRDefault="00F85A20" w:rsidP="005F6BAE">
            <w:pPr>
              <w:jc w:val="center"/>
              <w:rPr>
                <w:rFonts w:ascii="Palatino Linotype" w:hAnsi="Palatino Linotype"/>
                <w:color w:val="000000"/>
              </w:rPr>
            </w:pPr>
          </w:p>
        </w:tc>
        <w:tc>
          <w:tcPr>
            <w:tcW w:w="4590" w:type="dxa"/>
            <w:vAlign w:val="center"/>
          </w:tcPr>
          <w:p w14:paraId="68E395BA" w14:textId="55D9BB6A" w:rsidR="005F6BAE" w:rsidRPr="005F6BAE" w:rsidRDefault="005F6BAE" w:rsidP="005F6BAE">
            <w:pPr>
              <w:jc w:val="center"/>
              <w:rPr>
                <w:rFonts w:ascii="Palatino Linotype" w:hAnsi="Palatino Linotype"/>
                <w:color w:val="000000"/>
              </w:rPr>
            </w:pPr>
            <w:r w:rsidRPr="005F6BAE">
              <w:rPr>
                <w:rFonts w:ascii="Palatino Linotype" w:hAnsi="Palatino Linotype"/>
                <w:color w:val="000000"/>
              </w:rPr>
              <w:t>$100</w:t>
            </w:r>
            <w:r w:rsidR="00F85A20">
              <w:rPr>
                <w:rFonts w:ascii="Palatino Linotype" w:hAnsi="Palatino Linotype"/>
                <w:color w:val="000000"/>
              </w:rPr>
              <w:t>.00</w:t>
            </w:r>
            <w:r w:rsidRPr="005F6BAE">
              <w:rPr>
                <w:rFonts w:ascii="Palatino Linotype" w:hAnsi="Palatino Linotype"/>
                <w:color w:val="000000"/>
              </w:rPr>
              <w:t xml:space="preserve"> </w:t>
            </w:r>
          </w:p>
        </w:tc>
      </w:tr>
      <w:tr w:rsidR="005F6BAE" w:rsidRPr="00BE2369" w14:paraId="2AFF59EE" w14:textId="77777777" w:rsidTr="00AF43CB">
        <w:trPr>
          <w:trHeight w:val="215"/>
        </w:trPr>
        <w:tc>
          <w:tcPr>
            <w:tcW w:w="4765" w:type="dxa"/>
            <w:vAlign w:val="center"/>
          </w:tcPr>
          <w:p w14:paraId="1D4BF40A" w14:textId="2129D5B5" w:rsidR="005F6BAE" w:rsidRPr="005F6BAE" w:rsidRDefault="005F6BAE" w:rsidP="005F6BAE">
            <w:pPr>
              <w:jc w:val="center"/>
              <w:rPr>
                <w:rFonts w:ascii="Palatino Linotype" w:hAnsi="Palatino Linotype"/>
                <w:color w:val="000000"/>
              </w:rPr>
            </w:pPr>
            <w:r w:rsidRPr="005F6BAE">
              <w:rPr>
                <w:rFonts w:ascii="Palatino Linotype" w:hAnsi="Palatino Linotype"/>
                <w:color w:val="000000"/>
              </w:rPr>
              <w:t>Temporary Structure Residential</w:t>
            </w:r>
          </w:p>
        </w:tc>
        <w:tc>
          <w:tcPr>
            <w:tcW w:w="4590" w:type="dxa"/>
            <w:vAlign w:val="center"/>
          </w:tcPr>
          <w:p w14:paraId="37B7A5B1" w14:textId="77777777" w:rsidR="005F6BAE" w:rsidRDefault="005F6BAE" w:rsidP="005F6BAE">
            <w:pPr>
              <w:jc w:val="center"/>
              <w:rPr>
                <w:rFonts w:ascii="Palatino Linotype" w:hAnsi="Palatino Linotype"/>
                <w:color w:val="000000"/>
              </w:rPr>
            </w:pPr>
            <w:r w:rsidRPr="005F6BAE">
              <w:rPr>
                <w:rFonts w:ascii="Palatino Linotype" w:hAnsi="Palatino Linotype"/>
                <w:color w:val="000000"/>
              </w:rPr>
              <w:t>$100</w:t>
            </w:r>
            <w:r w:rsidR="00F85A20">
              <w:rPr>
                <w:rFonts w:ascii="Palatino Linotype" w:hAnsi="Palatino Linotype"/>
                <w:color w:val="000000"/>
              </w:rPr>
              <w:t>.00</w:t>
            </w:r>
          </w:p>
          <w:p w14:paraId="05DDD9F6" w14:textId="2DF15242" w:rsidR="00F85A20" w:rsidRPr="005F6BAE" w:rsidRDefault="00F85A20" w:rsidP="005F6BAE">
            <w:pPr>
              <w:jc w:val="center"/>
              <w:rPr>
                <w:rFonts w:ascii="Palatino Linotype" w:hAnsi="Palatino Linotype"/>
                <w:color w:val="000000"/>
              </w:rPr>
            </w:pPr>
          </w:p>
        </w:tc>
      </w:tr>
      <w:tr w:rsidR="005F6BAE" w:rsidRPr="00BE2369" w14:paraId="1694C95B" w14:textId="77777777" w:rsidTr="00AF43CB">
        <w:trPr>
          <w:trHeight w:val="215"/>
        </w:trPr>
        <w:tc>
          <w:tcPr>
            <w:tcW w:w="4765" w:type="dxa"/>
            <w:vAlign w:val="center"/>
          </w:tcPr>
          <w:p w14:paraId="53E44FD9" w14:textId="64FD577C" w:rsidR="005F6BAE" w:rsidRPr="005F6BAE" w:rsidRDefault="005F6BAE" w:rsidP="005F6BAE">
            <w:pPr>
              <w:jc w:val="center"/>
              <w:rPr>
                <w:rFonts w:ascii="Palatino Linotype" w:hAnsi="Palatino Linotype"/>
                <w:color w:val="000000"/>
              </w:rPr>
            </w:pPr>
            <w:r w:rsidRPr="005F6BAE">
              <w:rPr>
                <w:rFonts w:ascii="Palatino Linotype" w:hAnsi="Palatino Linotype"/>
                <w:color w:val="000000"/>
              </w:rPr>
              <w:t>Temporary Structure Commercial</w:t>
            </w:r>
          </w:p>
        </w:tc>
        <w:tc>
          <w:tcPr>
            <w:tcW w:w="4590" w:type="dxa"/>
            <w:vAlign w:val="center"/>
          </w:tcPr>
          <w:p w14:paraId="616C59DB" w14:textId="77777777" w:rsidR="00F85A20" w:rsidRDefault="005F6BAE" w:rsidP="005F6BAE">
            <w:pPr>
              <w:jc w:val="center"/>
              <w:rPr>
                <w:rFonts w:ascii="Palatino Linotype" w:hAnsi="Palatino Linotype"/>
                <w:color w:val="000000"/>
              </w:rPr>
            </w:pPr>
            <w:r w:rsidRPr="005F6BAE">
              <w:rPr>
                <w:rFonts w:ascii="Palatino Linotype" w:hAnsi="Palatino Linotype"/>
                <w:color w:val="000000"/>
              </w:rPr>
              <w:t>$150</w:t>
            </w:r>
            <w:r w:rsidR="00F85A20">
              <w:rPr>
                <w:rFonts w:ascii="Palatino Linotype" w:hAnsi="Palatino Linotype"/>
                <w:color w:val="000000"/>
              </w:rPr>
              <w:t>.00</w:t>
            </w:r>
          </w:p>
          <w:p w14:paraId="78D821C7" w14:textId="68E2D759" w:rsidR="005F6BAE" w:rsidRPr="005F6BAE" w:rsidRDefault="005F6BAE" w:rsidP="005F6BAE">
            <w:pPr>
              <w:jc w:val="center"/>
              <w:rPr>
                <w:rFonts w:ascii="Palatino Linotype" w:hAnsi="Palatino Linotype"/>
                <w:color w:val="000000"/>
              </w:rPr>
            </w:pPr>
            <w:r w:rsidRPr="005F6BAE">
              <w:rPr>
                <w:rFonts w:ascii="Palatino Linotype" w:hAnsi="Palatino Linotype"/>
                <w:color w:val="000000"/>
              </w:rPr>
              <w:t xml:space="preserve"> </w:t>
            </w:r>
          </w:p>
        </w:tc>
      </w:tr>
      <w:tr w:rsidR="005F6BAE" w:rsidRPr="00BE2369" w14:paraId="26BCC049" w14:textId="77777777" w:rsidTr="00AF43CB">
        <w:trPr>
          <w:trHeight w:val="215"/>
        </w:trPr>
        <w:tc>
          <w:tcPr>
            <w:tcW w:w="4765" w:type="dxa"/>
            <w:vAlign w:val="center"/>
          </w:tcPr>
          <w:p w14:paraId="48051667" w14:textId="77777777" w:rsidR="005F6BAE" w:rsidRDefault="005F6BAE" w:rsidP="005F6BAE">
            <w:pPr>
              <w:jc w:val="center"/>
              <w:rPr>
                <w:rFonts w:ascii="Palatino Linotype" w:hAnsi="Palatino Linotype"/>
                <w:color w:val="000000"/>
              </w:rPr>
            </w:pPr>
            <w:r w:rsidRPr="005F6BAE">
              <w:rPr>
                <w:rFonts w:ascii="Palatino Linotype" w:hAnsi="Palatino Linotype"/>
                <w:color w:val="000000"/>
              </w:rPr>
              <w:t>Certificate of Occupancy or Completion (normally covered under a BP or ILP, however if either of those are not needed this fee will apply)</w:t>
            </w:r>
          </w:p>
          <w:p w14:paraId="2AB2BA9F" w14:textId="32297CCC" w:rsidR="00F85A20" w:rsidRPr="005F6BAE" w:rsidRDefault="00F85A20" w:rsidP="005F6BAE">
            <w:pPr>
              <w:jc w:val="center"/>
              <w:rPr>
                <w:rFonts w:ascii="Palatino Linotype" w:hAnsi="Palatino Linotype"/>
                <w:color w:val="000000"/>
              </w:rPr>
            </w:pPr>
          </w:p>
        </w:tc>
        <w:tc>
          <w:tcPr>
            <w:tcW w:w="4590" w:type="dxa"/>
            <w:vAlign w:val="center"/>
          </w:tcPr>
          <w:p w14:paraId="25AE31E4" w14:textId="63B67B33" w:rsidR="005F6BAE" w:rsidRPr="005F6BAE" w:rsidRDefault="005F6BAE" w:rsidP="005F6BAE">
            <w:pPr>
              <w:jc w:val="center"/>
              <w:rPr>
                <w:rFonts w:ascii="Palatino Linotype" w:hAnsi="Palatino Linotype"/>
                <w:color w:val="000000"/>
              </w:rPr>
            </w:pPr>
            <w:r w:rsidRPr="005F6BAE">
              <w:rPr>
                <w:rFonts w:ascii="Palatino Linotype" w:hAnsi="Palatino Linotype"/>
                <w:color w:val="000000"/>
              </w:rPr>
              <w:t>$100</w:t>
            </w:r>
            <w:r w:rsidR="00F85A20">
              <w:rPr>
                <w:rFonts w:ascii="Palatino Linotype" w:hAnsi="Palatino Linotype"/>
                <w:color w:val="000000"/>
              </w:rPr>
              <w:t>.00</w:t>
            </w:r>
            <w:r w:rsidRPr="005F6BAE">
              <w:rPr>
                <w:rFonts w:ascii="Palatino Linotype" w:hAnsi="Palatino Linotype"/>
                <w:color w:val="000000"/>
              </w:rPr>
              <w:t xml:space="preserve"> </w:t>
            </w:r>
          </w:p>
        </w:tc>
      </w:tr>
      <w:tr w:rsidR="005F6BAE" w:rsidRPr="00BE2369" w14:paraId="6CB2D929" w14:textId="77777777" w:rsidTr="00AF43CB">
        <w:trPr>
          <w:trHeight w:val="215"/>
        </w:trPr>
        <w:tc>
          <w:tcPr>
            <w:tcW w:w="4765" w:type="dxa"/>
            <w:vAlign w:val="center"/>
          </w:tcPr>
          <w:p w14:paraId="5D0550F1" w14:textId="77777777" w:rsidR="005F6BAE" w:rsidRDefault="005F6BAE" w:rsidP="005F6BAE">
            <w:pPr>
              <w:jc w:val="center"/>
              <w:rPr>
                <w:rFonts w:ascii="Palatino Linotype" w:hAnsi="Palatino Linotype"/>
                <w:color w:val="000000"/>
              </w:rPr>
            </w:pPr>
            <w:r w:rsidRPr="005F6BAE">
              <w:rPr>
                <w:rFonts w:ascii="Palatino Linotype" w:hAnsi="Palatino Linotype"/>
                <w:color w:val="000000"/>
              </w:rPr>
              <w:t xml:space="preserve">Change of (in) Use Permit </w:t>
            </w:r>
            <w:r w:rsidRPr="005F6BAE">
              <w:rPr>
                <w:rFonts w:ascii="Palatino Linotype" w:hAnsi="Palatino Linotype"/>
                <w:color w:val="000000"/>
              </w:rPr>
              <w:br/>
              <w:t>(from a Prior Occupancy Type or Zoning Classification)</w:t>
            </w:r>
          </w:p>
          <w:p w14:paraId="34B10218" w14:textId="2441F813" w:rsidR="00F85A20" w:rsidRPr="005F6BAE" w:rsidRDefault="00F85A20" w:rsidP="005F6BAE">
            <w:pPr>
              <w:jc w:val="center"/>
              <w:rPr>
                <w:rFonts w:ascii="Palatino Linotype" w:hAnsi="Palatino Linotype"/>
                <w:color w:val="000000"/>
              </w:rPr>
            </w:pPr>
          </w:p>
        </w:tc>
        <w:tc>
          <w:tcPr>
            <w:tcW w:w="4590" w:type="dxa"/>
            <w:vAlign w:val="center"/>
          </w:tcPr>
          <w:p w14:paraId="05AA2DFC" w14:textId="36D90917" w:rsidR="005F6BAE" w:rsidRPr="005F6BAE" w:rsidRDefault="005F6BAE" w:rsidP="005F6BAE">
            <w:pPr>
              <w:jc w:val="center"/>
              <w:rPr>
                <w:rFonts w:ascii="Palatino Linotype" w:hAnsi="Palatino Linotype"/>
                <w:color w:val="000000"/>
              </w:rPr>
            </w:pPr>
            <w:r w:rsidRPr="005F6BAE">
              <w:rPr>
                <w:rFonts w:ascii="Palatino Linotype" w:hAnsi="Palatino Linotype"/>
                <w:color w:val="000000"/>
              </w:rPr>
              <w:t>$150</w:t>
            </w:r>
            <w:r w:rsidR="00F85A20">
              <w:rPr>
                <w:rFonts w:ascii="Palatino Linotype" w:hAnsi="Palatino Linotype"/>
                <w:color w:val="000000"/>
              </w:rPr>
              <w:t>.00</w:t>
            </w:r>
            <w:r w:rsidRPr="005F6BAE">
              <w:rPr>
                <w:rFonts w:ascii="Palatino Linotype" w:hAnsi="Palatino Linotype"/>
                <w:color w:val="000000"/>
              </w:rPr>
              <w:t xml:space="preserve"> </w:t>
            </w:r>
          </w:p>
        </w:tc>
      </w:tr>
      <w:tr w:rsidR="005F6BAE" w:rsidRPr="00BE2369" w14:paraId="1F8BEA69" w14:textId="77777777" w:rsidTr="00AF43CB">
        <w:trPr>
          <w:trHeight w:val="215"/>
        </w:trPr>
        <w:tc>
          <w:tcPr>
            <w:tcW w:w="4765" w:type="dxa"/>
            <w:vAlign w:val="center"/>
          </w:tcPr>
          <w:p w14:paraId="3A7AD538" w14:textId="55AC7BBC" w:rsidR="005F6BAE" w:rsidRPr="005F6BAE" w:rsidRDefault="005F6BAE" w:rsidP="005F6BAE">
            <w:pPr>
              <w:jc w:val="center"/>
              <w:rPr>
                <w:rFonts w:ascii="Palatino Linotype" w:hAnsi="Palatino Linotype"/>
                <w:color w:val="000000"/>
              </w:rPr>
            </w:pPr>
            <w:r w:rsidRPr="005F6BAE">
              <w:rPr>
                <w:rFonts w:ascii="Palatino Linotype" w:hAnsi="Palatino Linotype"/>
                <w:color w:val="000000"/>
              </w:rPr>
              <w:t>Fence Permit</w:t>
            </w:r>
          </w:p>
        </w:tc>
        <w:tc>
          <w:tcPr>
            <w:tcW w:w="4590" w:type="dxa"/>
            <w:vAlign w:val="center"/>
          </w:tcPr>
          <w:p w14:paraId="478CAC00" w14:textId="77777777" w:rsidR="005F6BAE" w:rsidRDefault="005F6BAE" w:rsidP="005F6BAE">
            <w:pPr>
              <w:jc w:val="center"/>
              <w:rPr>
                <w:rFonts w:ascii="Palatino Linotype" w:hAnsi="Palatino Linotype"/>
                <w:color w:val="000000"/>
              </w:rPr>
            </w:pPr>
            <w:r w:rsidRPr="005F6BAE">
              <w:rPr>
                <w:rFonts w:ascii="Palatino Linotype" w:hAnsi="Palatino Linotype"/>
                <w:color w:val="000000"/>
              </w:rPr>
              <w:t>$40</w:t>
            </w:r>
            <w:r w:rsidR="00F85A20">
              <w:rPr>
                <w:rFonts w:ascii="Palatino Linotype" w:hAnsi="Palatino Linotype"/>
                <w:color w:val="000000"/>
              </w:rPr>
              <w:t>.00</w:t>
            </w:r>
          </w:p>
          <w:p w14:paraId="1552AB8D" w14:textId="4AE94782" w:rsidR="00F85A20" w:rsidRPr="005F6BAE" w:rsidRDefault="00F85A20" w:rsidP="005F6BAE">
            <w:pPr>
              <w:jc w:val="center"/>
              <w:rPr>
                <w:rFonts w:ascii="Palatino Linotype" w:hAnsi="Palatino Linotype"/>
                <w:color w:val="000000"/>
              </w:rPr>
            </w:pPr>
          </w:p>
        </w:tc>
      </w:tr>
      <w:tr w:rsidR="005F6BAE" w:rsidRPr="00BE2369" w14:paraId="439AA033" w14:textId="77777777" w:rsidTr="00AF43CB">
        <w:trPr>
          <w:trHeight w:val="215"/>
        </w:trPr>
        <w:tc>
          <w:tcPr>
            <w:tcW w:w="4765" w:type="dxa"/>
            <w:vAlign w:val="center"/>
          </w:tcPr>
          <w:p w14:paraId="7974D5F3" w14:textId="77777777" w:rsidR="005F6BAE" w:rsidRDefault="005F6BAE" w:rsidP="005F6BAE">
            <w:pPr>
              <w:jc w:val="center"/>
              <w:rPr>
                <w:rFonts w:ascii="Palatino Linotype" w:hAnsi="Palatino Linotype"/>
                <w:color w:val="000000"/>
              </w:rPr>
            </w:pPr>
            <w:r w:rsidRPr="005F6BAE">
              <w:rPr>
                <w:rFonts w:ascii="Palatino Linotype" w:hAnsi="Palatino Linotype"/>
                <w:color w:val="000000"/>
              </w:rPr>
              <w:t xml:space="preserve">Erosion Control (Residential) </w:t>
            </w:r>
            <w:r w:rsidRPr="005F6BAE">
              <w:rPr>
                <w:rFonts w:ascii="Palatino Linotype" w:hAnsi="Palatino Linotype"/>
                <w:color w:val="000000"/>
              </w:rPr>
              <w:br/>
              <w:t>(when construction requires erosion control measures)</w:t>
            </w:r>
          </w:p>
          <w:p w14:paraId="737AB4D8" w14:textId="1E00959A" w:rsidR="00F85A20" w:rsidRPr="005F6BAE" w:rsidRDefault="00F85A20" w:rsidP="005F6BAE">
            <w:pPr>
              <w:jc w:val="center"/>
              <w:rPr>
                <w:rFonts w:ascii="Palatino Linotype" w:hAnsi="Palatino Linotype"/>
                <w:color w:val="000000"/>
              </w:rPr>
            </w:pPr>
          </w:p>
        </w:tc>
        <w:tc>
          <w:tcPr>
            <w:tcW w:w="4590" w:type="dxa"/>
            <w:vAlign w:val="center"/>
          </w:tcPr>
          <w:p w14:paraId="4578BA94" w14:textId="1777FCF4" w:rsidR="005F6BAE" w:rsidRPr="005F6BAE" w:rsidRDefault="005F6BAE" w:rsidP="005F6BAE">
            <w:pPr>
              <w:jc w:val="center"/>
              <w:rPr>
                <w:rFonts w:ascii="Palatino Linotype" w:hAnsi="Palatino Linotype"/>
                <w:color w:val="000000"/>
              </w:rPr>
            </w:pPr>
            <w:r w:rsidRPr="005F6BAE">
              <w:rPr>
                <w:rFonts w:ascii="Palatino Linotype" w:hAnsi="Palatino Linotype"/>
                <w:color w:val="000000"/>
              </w:rPr>
              <w:t xml:space="preserve">$150 </w:t>
            </w:r>
          </w:p>
        </w:tc>
      </w:tr>
      <w:tr w:rsidR="005F6BAE" w:rsidRPr="00BE2369" w14:paraId="772F773E" w14:textId="77777777" w:rsidTr="00AF43CB">
        <w:trPr>
          <w:trHeight w:val="215"/>
        </w:trPr>
        <w:tc>
          <w:tcPr>
            <w:tcW w:w="4765" w:type="dxa"/>
            <w:vAlign w:val="center"/>
          </w:tcPr>
          <w:p w14:paraId="5C23EFE9" w14:textId="77777777" w:rsidR="005F6BAE" w:rsidRDefault="005F6BAE" w:rsidP="005F6BAE">
            <w:pPr>
              <w:jc w:val="center"/>
              <w:rPr>
                <w:rFonts w:ascii="Palatino Linotype" w:hAnsi="Palatino Linotype"/>
                <w:color w:val="000000"/>
              </w:rPr>
            </w:pPr>
            <w:r w:rsidRPr="005F6BAE">
              <w:rPr>
                <w:rFonts w:ascii="Palatino Linotype" w:hAnsi="Palatino Linotype"/>
                <w:color w:val="000000"/>
              </w:rPr>
              <w:t>Erosion Control (Commercial)</w:t>
            </w:r>
            <w:r w:rsidRPr="005F6BAE">
              <w:rPr>
                <w:rFonts w:ascii="Palatino Linotype" w:hAnsi="Palatino Linotype"/>
                <w:color w:val="000000"/>
              </w:rPr>
              <w:br/>
              <w:t>(when construction requires erosion control measures)</w:t>
            </w:r>
          </w:p>
          <w:p w14:paraId="21CAFD58" w14:textId="72FE7550" w:rsidR="00F85A20" w:rsidRPr="005F6BAE" w:rsidRDefault="00F85A20" w:rsidP="005F6BAE">
            <w:pPr>
              <w:jc w:val="center"/>
              <w:rPr>
                <w:rFonts w:ascii="Palatino Linotype" w:hAnsi="Palatino Linotype"/>
                <w:color w:val="000000"/>
              </w:rPr>
            </w:pPr>
          </w:p>
        </w:tc>
        <w:tc>
          <w:tcPr>
            <w:tcW w:w="4590" w:type="dxa"/>
            <w:vAlign w:val="center"/>
          </w:tcPr>
          <w:p w14:paraId="0365E5D9" w14:textId="26E77E91" w:rsidR="005F6BAE" w:rsidRPr="005F6BAE" w:rsidRDefault="005F6BAE" w:rsidP="005F6BAE">
            <w:pPr>
              <w:jc w:val="center"/>
              <w:rPr>
                <w:rFonts w:ascii="Palatino Linotype" w:hAnsi="Palatino Linotype"/>
                <w:color w:val="000000"/>
              </w:rPr>
            </w:pPr>
            <w:r w:rsidRPr="005F6BAE">
              <w:rPr>
                <w:rFonts w:ascii="Palatino Linotype" w:hAnsi="Palatino Linotype"/>
                <w:color w:val="000000"/>
              </w:rPr>
              <w:t xml:space="preserve">$250 </w:t>
            </w:r>
          </w:p>
        </w:tc>
      </w:tr>
    </w:tbl>
    <w:p w14:paraId="5934EC57" w14:textId="77777777" w:rsidR="005F6BAE" w:rsidRDefault="005F6BAE" w:rsidP="00FF6FEC">
      <w:pPr>
        <w:rPr>
          <w:rFonts w:ascii="Palatino Linotype" w:hAnsi="Palatino Linotype"/>
        </w:rPr>
      </w:pPr>
    </w:p>
    <w:tbl>
      <w:tblPr>
        <w:tblStyle w:val="TableGrid"/>
        <w:tblW w:w="9355" w:type="dxa"/>
        <w:tblLook w:val="04A0" w:firstRow="1" w:lastRow="0" w:firstColumn="1" w:lastColumn="0" w:noHBand="0" w:noVBand="1"/>
      </w:tblPr>
      <w:tblGrid>
        <w:gridCol w:w="4765"/>
        <w:gridCol w:w="4590"/>
      </w:tblGrid>
      <w:tr w:rsidR="00F85A20" w:rsidRPr="00F85A20" w14:paraId="392E41C3" w14:textId="77777777" w:rsidTr="00AF43CB">
        <w:tc>
          <w:tcPr>
            <w:tcW w:w="4765" w:type="dxa"/>
          </w:tcPr>
          <w:p w14:paraId="24D170F7" w14:textId="0C421C47" w:rsidR="00F85A20" w:rsidRPr="00F85A20" w:rsidRDefault="00F85A20" w:rsidP="00AF43CB">
            <w:pPr>
              <w:jc w:val="center"/>
              <w:rPr>
                <w:rFonts w:ascii="Palatino Linotype" w:hAnsi="Palatino Linotype"/>
                <w:b/>
                <w:bCs/>
                <w:color w:val="000000"/>
                <w:u w:val="single"/>
              </w:rPr>
            </w:pPr>
            <w:r w:rsidRPr="00F85A20">
              <w:rPr>
                <w:rFonts w:ascii="Palatino Linotype" w:hAnsi="Palatino Linotype"/>
                <w:b/>
                <w:bCs/>
                <w:color w:val="000000"/>
                <w:u w:val="single"/>
              </w:rPr>
              <w:t>Document &amp; Administrative Fees</w:t>
            </w:r>
          </w:p>
        </w:tc>
        <w:tc>
          <w:tcPr>
            <w:tcW w:w="4590" w:type="dxa"/>
          </w:tcPr>
          <w:p w14:paraId="11E767CF" w14:textId="77777777" w:rsidR="00F85A20" w:rsidRPr="00F85A20" w:rsidRDefault="00F85A20" w:rsidP="00AF43CB">
            <w:pPr>
              <w:jc w:val="center"/>
              <w:rPr>
                <w:rFonts w:ascii="Palatino Linotype" w:hAnsi="Palatino Linotype"/>
                <w:b/>
                <w:bCs/>
                <w:color w:val="000000"/>
              </w:rPr>
            </w:pPr>
            <w:r w:rsidRPr="00F85A20">
              <w:rPr>
                <w:rFonts w:ascii="Palatino Linotype" w:hAnsi="Palatino Linotype"/>
                <w:b/>
                <w:bCs/>
                <w:color w:val="000000"/>
              </w:rPr>
              <w:t>Amount</w:t>
            </w:r>
          </w:p>
          <w:p w14:paraId="75863864" w14:textId="77777777" w:rsidR="00F85A20" w:rsidRPr="00F85A20" w:rsidRDefault="00F85A20" w:rsidP="00AF43CB">
            <w:pPr>
              <w:jc w:val="center"/>
              <w:rPr>
                <w:rFonts w:ascii="Palatino Linotype" w:hAnsi="Palatino Linotype"/>
                <w:b/>
                <w:bCs/>
                <w:color w:val="000000"/>
              </w:rPr>
            </w:pPr>
          </w:p>
        </w:tc>
      </w:tr>
      <w:tr w:rsidR="00D80782" w:rsidRPr="00BE2369" w14:paraId="7566B9B1" w14:textId="77777777" w:rsidTr="00AF43CB">
        <w:tc>
          <w:tcPr>
            <w:tcW w:w="4765" w:type="dxa"/>
            <w:vAlign w:val="center"/>
          </w:tcPr>
          <w:p w14:paraId="27AF3C7E" w14:textId="38267BAA" w:rsidR="00D80782" w:rsidRPr="00F85A20" w:rsidRDefault="00D80782" w:rsidP="00D80782">
            <w:pPr>
              <w:jc w:val="center"/>
              <w:rPr>
                <w:rFonts w:ascii="Palatino Linotype" w:hAnsi="Palatino Linotype"/>
                <w:color w:val="000000"/>
              </w:rPr>
            </w:pPr>
            <w:r w:rsidRPr="00F85A20">
              <w:rPr>
                <w:rFonts w:ascii="Palatino Linotype" w:hAnsi="Palatino Linotype"/>
                <w:color w:val="000000"/>
              </w:rPr>
              <w:lastRenderedPageBreak/>
              <w:t xml:space="preserve">Comp Plan, Sub Control Ord., &amp; Zoning Ord. </w:t>
            </w:r>
          </w:p>
        </w:tc>
        <w:tc>
          <w:tcPr>
            <w:tcW w:w="4590" w:type="dxa"/>
            <w:vAlign w:val="center"/>
          </w:tcPr>
          <w:p w14:paraId="08B07AE1" w14:textId="6659912E" w:rsidR="00D80782" w:rsidRPr="00F85A20" w:rsidRDefault="00D80782" w:rsidP="00D80782">
            <w:pPr>
              <w:jc w:val="center"/>
              <w:rPr>
                <w:rFonts w:ascii="Palatino Linotype" w:hAnsi="Palatino Linotype"/>
                <w:color w:val="000000"/>
              </w:rPr>
            </w:pPr>
            <w:r w:rsidRPr="00F85A20">
              <w:rPr>
                <w:rFonts w:ascii="Palatino Linotype" w:hAnsi="Palatino Linotype"/>
                <w:color w:val="000000"/>
              </w:rPr>
              <w:t>$</w:t>
            </w:r>
            <w:r w:rsidR="00CB3329">
              <w:rPr>
                <w:rFonts w:ascii="Palatino Linotype" w:hAnsi="Palatino Linotype"/>
                <w:color w:val="000000"/>
              </w:rPr>
              <w:t>6</w:t>
            </w:r>
            <w:r>
              <w:rPr>
                <w:rFonts w:ascii="Palatino Linotype" w:hAnsi="Palatino Linotype"/>
                <w:color w:val="000000"/>
              </w:rPr>
              <w:t>.00</w:t>
            </w:r>
            <w:r w:rsidRPr="00F85A20">
              <w:rPr>
                <w:rFonts w:ascii="Palatino Linotype" w:hAnsi="Palatino Linotype"/>
                <w:color w:val="000000"/>
              </w:rPr>
              <w:t>/</w:t>
            </w:r>
            <w:r w:rsidR="00CB3329">
              <w:rPr>
                <w:rFonts w:ascii="Palatino Linotype" w:hAnsi="Palatino Linotype"/>
                <w:color w:val="000000"/>
              </w:rPr>
              <w:t>USB Drive</w:t>
            </w:r>
          </w:p>
        </w:tc>
      </w:tr>
      <w:tr w:rsidR="00F85A20" w:rsidRPr="00BE2369" w14:paraId="1365FE56" w14:textId="77777777" w:rsidTr="00AF43CB">
        <w:tc>
          <w:tcPr>
            <w:tcW w:w="4765" w:type="dxa"/>
            <w:vAlign w:val="center"/>
          </w:tcPr>
          <w:p w14:paraId="4D0D58BC" w14:textId="4ADADD04" w:rsidR="00F85A20" w:rsidRPr="00F85A20" w:rsidRDefault="00F85A20" w:rsidP="00F85A20">
            <w:pPr>
              <w:jc w:val="center"/>
              <w:rPr>
                <w:rFonts w:ascii="Palatino Linotype" w:hAnsi="Palatino Linotype"/>
                <w:color w:val="000000"/>
              </w:rPr>
            </w:pPr>
            <w:r w:rsidRPr="00F85A20">
              <w:rPr>
                <w:rFonts w:ascii="Palatino Linotype" w:hAnsi="Palatino Linotype"/>
                <w:color w:val="000000"/>
              </w:rPr>
              <w:t xml:space="preserve">Permit re-submission (for revision), residential </w:t>
            </w:r>
          </w:p>
        </w:tc>
        <w:tc>
          <w:tcPr>
            <w:tcW w:w="4590" w:type="dxa"/>
            <w:vAlign w:val="center"/>
          </w:tcPr>
          <w:p w14:paraId="14120C13" w14:textId="3FD79EE4" w:rsidR="00F85A20" w:rsidRPr="00F85A20" w:rsidRDefault="00F85A20" w:rsidP="00F85A20">
            <w:pPr>
              <w:jc w:val="center"/>
              <w:rPr>
                <w:rFonts w:ascii="Palatino Linotype" w:hAnsi="Palatino Linotype"/>
                <w:color w:val="000000"/>
              </w:rPr>
            </w:pPr>
            <w:r w:rsidRPr="00F85A20">
              <w:rPr>
                <w:rFonts w:ascii="Palatino Linotype" w:hAnsi="Palatino Linotype"/>
                <w:color w:val="000000"/>
              </w:rPr>
              <w:t>$50</w:t>
            </w:r>
            <w:r>
              <w:rPr>
                <w:rFonts w:ascii="Palatino Linotype" w:hAnsi="Palatino Linotype"/>
                <w:color w:val="000000"/>
              </w:rPr>
              <w:t>.00</w:t>
            </w:r>
          </w:p>
        </w:tc>
      </w:tr>
      <w:tr w:rsidR="00F85A20" w:rsidRPr="00BE2369" w14:paraId="067316D6" w14:textId="77777777" w:rsidTr="00AF43CB">
        <w:tc>
          <w:tcPr>
            <w:tcW w:w="4765" w:type="dxa"/>
            <w:vAlign w:val="center"/>
          </w:tcPr>
          <w:p w14:paraId="1953E665" w14:textId="083FC432" w:rsidR="00F85A20" w:rsidRPr="00F85A20" w:rsidRDefault="00F85A20" w:rsidP="00F85A20">
            <w:pPr>
              <w:jc w:val="center"/>
              <w:rPr>
                <w:rFonts w:ascii="Palatino Linotype" w:hAnsi="Palatino Linotype"/>
                <w:color w:val="000000"/>
              </w:rPr>
            </w:pPr>
            <w:r w:rsidRPr="00F85A20">
              <w:rPr>
                <w:rFonts w:ascii="Palatino Linotype" w:hAnsi="Palatino Linotype"/>
                <w:color w:val="000000"/>
              </w:rPr>
              <w:t>Permit re-submission (for revision), non-residential</w:t>
            </w:r>
          </w:p>
        </w:tc>
        <w:tc>
          <w:tcPr>
            <w:tcW w:w="4590" w:type="dxa"/>
            <w:vAlign w:val="center"/>
          </w:tcPr>
          <w:p w14:paraId="42BA76F9" w14:textId="11566B56" w:rsidR="00F85A20" w:rsidRPr="00F85A20" w:rsidRDefault="00F85A20" w:rsidP="00F85A20">
            <w:pPr>
              <w:jc w:val="center"/>
              <w:rPr>
                <w:rFonts w:ascii="Palatino Linotype" w:hAnsi="Palatino Linotype"/>
                <w:color w:val="000000"/>
              </w:rPr>
            </w:pPr>
            <w:r w:rsidRPr="00F85A20">
              <w:rPr>
                <w:rFonts w:ascii="Palatino Linotype" w:hAnsi="Palatino Linotype"/>
                <w:color w:val="000000"/>
              </w:rPr>
              <w:t>$300 + $0.04/SF</w:t>
            </w:r>
          </w:p>
        </w:tc>
      </w:tr>
    </w:tbl>
    <w:p w14:paraId="010480E5" w14:textId="77777777" w:rsidR="00F85A20" w:rsidRDefault="00F85A20" w:rsidP="00FF6FEC">
      <w:pPr>
        <w:rPr>
          <w:rFonts w:ascii="Palatino Linotype" w:hAnsi="Palatino Linotype"/>
        </w:rPr>
      </w:pPr>
    </w:p>
    <w:tbl>
      <w:tblPr>
        <w:tblStyle w:val="TableGrid"/>
        <w:tblW w:w="9355" w:type="dxa"/>
        <w:tblLook w:val="04A0" w:firstRow="1" w:lastRow="0" w:firstColumn="1" w:lastColumn="0" w:noHBand="0" w:noVBand="1"/>
      </w:tblPr>
      <w:tblGrid>
        <w:gridCol w:w="4765"/>
        <w:gridCol w:w="4590"/>
      </w:tblGrid>
      <w:tr w:rsidR="00F85A20" w:rsidRPr="00F85A20" w14:paraId="04E869B6" w14:textId="77777777" w:rsidTr="00AF43CB">
        <w:tc>
          <w:tcPr>
            <w:tcW w:w="4765" w:type="dxa"/>
          </w:tcPr>
          <w:p w14:paraId="52027570" w14:textId="08221B09" w:rsidR="00F85A20" w:rsidRPr="00F85A20" w:rsidRDefault="00F85A20" w:rsidP="00AF43CB">
            <w:pPr>
              <w:jc w:val="center"/>
              <w:rPr>
                <w:rFonts w:ascii="Palatino Linotype" w:hAnsi="Palatino Linotype"/>
                <w:b/>
                <w:bCs/>
                <w:color w:val="000000"/>
                <w:u w:val="single"/>
              </w:rPr>
            </w:pPr>
            <w:r>
              <w:rPr>
                <w:rFonts w:ascii="Palatino Linotype" w:hAnsi="Palatino Linotype"/>
                <w:b/>
                <w:bCs/>
                <w:color w:val="000000"/>
                <w:u w:val="single"/>
              </w:rPr>
              <w:t>Planning and Zoning</w:t>
            </w:r>
            <w:r w:rsidRPr="00F85A20">
              <w:rPr>
                <w:rFonts w:ascii="Palatino Linotype" w:hAnsi="Palatino Linotype"/>
                <w:b/>
                <w:bCs/>
                <w:color w:val="000000"/>
                <w:u w:val="single"/>
              </w:rPr>
              <w:t xml:space="preserve"> Fees</w:t>
            </w:r>
          </w:p>
        </w:tc>
        <w:tc>
          <w:tcPr>
            <w:tcW w:w="4590" w:type="dxa"/>
          </w:tcPr>
          <w:p w14:paraId="436017FD" w14:textId="77777777" w:rsidR="00F85A20" w:rsidRPr="00F85A20" w:rsidRDefault="00F85A20" w:rsidP="00AF43CB">
            <w:pPr>
              <w:jc w:val="center"/>
              <w:rPr>
                <w:rFonts w:ascii="Palatino Linotype" w:hAnsi="Palatino Linotype"/>
                <w:b/>
                <w:bCs/>
                <w:color w:val="000000"/>
              </w:rPr>
            </w:pPr>
            <w:r w:rsidRPr="00F85A20">
              <w:rPr>
                <w:rFonts w:ascii="Palatino Linotype" w:hAnsi="Palatino Linotype"/>
                <w:b/>
                <w:bCs/>
                <w:color w:val="000000"/>
              </w:rPr>
              <w:t>Amount</w:t>
            </w:r>
          </w:p>
          <w:p w14:paraId="588517A1" w14:textId="77777777" w:rsidR="00F85A20" w:rsidRPr="00F85A20" w:rsidRDefault="00F85A20" w:rsidP="00AF43CB">
            <w:pPr>
              <w:jc w:val="center"/>
              <w:rPr>
                <w:rFonts w:ascii="Palatino Linotype" w:hAnsi="Palatino Linotype"/>
                <w:b/>
                <w:bCs/>
                <w:color w:val="000000"/>
              </w:rPr>
            </w:pPr>
          </w:p>
        </w:tc>
      </w:tr>
      <w:tr w:rsidR="00F85A20" w:rsidRPr="00F85A20" w14:paraId="3924AAA1" w14:textId="77777777" w:rsidTr="00AF43CB">
        <w:tc>
          <w:tcPr>
            <w:tcW w:w="4765" w:type="dxa"/>
            <w:vAlign w:val="center"/>
          </w:tcPr>
          <w:p w14:paraId="74F41561" w14:textId="48956B86" w:rsidR="00F85A20" w:rsidRPr="00F85A20" w:rsidRDefault="00F85A20" w:rsidP="00F85A20">
            <w:pPr>
              <w:jc w:val="center"/>
              <w:rPr>
                <w:rFonts w:ascii="Palatino Linotype" w:hAnsi="Palatino Linotype"/>
                <w:color w:val="000000"/>
              </w:rPr>
            </w:pPr>
            <w:r w:rsidRPr="00F85A20">
              <w:rPr>
                <w:rFonts w:ascii="Palatino Linotype" w:hAnsi="Palatino Linotype"/>
                <w:color w:val="000000"/>
              </w:rPr>
              <w:t xml:space="preserve">Development Standards Variance </w:t>
            </w:r>
          </w:p>
        </w:tc>
        <w:tc>
          <w:tcPr>
            <w:tcW w:w="4590" w:type="dxa"/>
            <w:vAlign w:val="center"/>
          </w:tcPr>
          <w:p w14:paraId="4F170227" w14:textId="77777777" w:rsidR="00533C14" w:rsidRDefault="00F85A20" w:rsidP="00F85A20">
            <w:pPr>
              <w:jc w:val="center"/>
              <w:rPr>
                <w:rFonts w:ascii="Palatino Linotype" w:hAnsi="Palatino Linotype"/>
                <w:color w:val="000000"/>
              </w:rPr>
            </w:pPr>
            <w:r w:rsidRPr="00F85A20">
              <w:rPr>
                <w:rFonts w:ascii="Palatino Linotype" w:hAnsi="Palatino Linotype"/>
                <w:color w:val="000000"/>
              </w:rPr>
              <w:t>$220</w:t>
            </w:r>
            <w:r w:rsidR="00533C14">
              <w:rPr>
                <w:rFonts w:ascii="Palatino Linotype" w:hAnsi="Palatino Linotype"/>
                <w:color w:val="000000"/>
              </w:rPr>
              <w:t xml:space="preserve">.00 </w:t>
            </w:r>
            <w:r w:rsidRPr="00F85A20">
              <w:rPr>
                <w:rFonts w:ascii="Palatino Linotype" w:hAnsi="Palatino Linotype"/>
                <w:color w:val="000000"/>
              </w:rPr>
              <w:t>+ $55</w:t>
            </w:r>
            <w:r w:rsidR="00533C14">
              <w:rPr>
                <w:rFonts w:ascii="Palatino Linotype" w:hAnsi="Palatino Linotype"/>
                <w:color w:val="000000"/>
              </w:rPr>
              <w:t>.00</w:t>
            </w:r>
            <w:r w:rsidRPr="00F85A20">
              <w:rPr>
                <w:rFonts w:ascii="Palatino Linotype" w:hAnsi="Palatino Linotype"/>
                <w:color w:val="000000"/>
              </w:rPr>
              <w:t>/each additional</w:t>
            </w:r>
          </w:p>
          <w:p w14:paraId="52E5135D" w14:textId="0C951A1A" w:rsidR="00F85A20" w:rsidRPr="00F85A20" w:rsidRDefault="00F85A20" w:rsidP="00F85A20">
            <w:pPr>
              <w:jc w:val="center"/>
              <w:rPr>
                <w:rFonts w:ascii="Palatino Linotype" w:hAnsi="Palatino Linotype"/>
                <w:color w:val="000000"/>
              </w:rPr>
            </w:pPr>
          </w:p>
        </w:tc>
      </w:tr>
      <w:tr w:rsidR="00F85A20" w:rsidRPr="00F85A20" w14:paraId="39979995" w14:textId="77777777" w:rsidTr="00AF43CB">
        <w:tc>
          <w:tcPr>
            <w:tcW w:w="4765" w:type="dxa"/>
            <w:vAlign w:val="center"/>
          </w:tcPr>
          <w:p w14:paraId="20ACC6C7" w14:textId="07EBC79E" w:rsidR="00F85A20" w:rsidRPr="00F85A20" w:rsidRDefault="00F85A20" w:rsidP="00F85A20">
            <w:pPr>
              <w:jc w:val="center"/>
              <w:rPr>
                <w:rFonts w:ascii="Palatino Linotype" w:hAnsi="Palatino Linotype"/>
                <w:color w:val="000000"/>
              </w:rPr>
            </w:pPr>
            <w:r w:rsidRPr="00F85A20">
              <w:rPr>
                <w:rFonts w:ascii="Palatino Linotype" w:hAnsi="Palatino Linotype"/>
                <w:color w:val="000000"/>
              </w:rPr>
              <w:t xml:space="preserve">Major Primary Plat </w:t>
            </w:r>
          </w:p>
        </w:tc>
        <w:tc>
          <w:tcPr>
            <w:tcW w:w="4590" w:type="dxa"/>
            <w:vAlign w:val="center"/>
          </w:tcPr>
          <w:p w14:paraId="59CC0506" w14:textId="77777777" w:rsidR="00F85A20" w:rsidRDefault="00F85A20" w:rsidP="00F85A20">
            <w:pPr>
              <w:jc w:val="center"/>
              <w:rPr>
                <w:rFonts w:ascii="Palatino Linotype" w:hAnsi="Palatino Linotype"/>
                <w:color w:val="000000"/>
              </w:rPr>
            </w:pPr>
            <w:r w:rsidRPr="00F85A20">
              <w:rPr>
                <w:rFonts w:ascii="Palatino Linotype" w:hAnsi="Palatino Linotype"/>
                <w:color w:val="000000"/>
              </w:rPr>
              <w:t>$550</w:t>
            </w:r>
            <w:r w:rsidR="00533C14">
              <w:rPr>
                <w:rFonts w:ascii="Palatino Linotype" w:hAnsi="Palatino Linotype"/>
                <w:color w:val="000000"/>
              </w:rPr>
              <w:t xml:space="preserve">.00 </w:t>
            </w:r>
            <w:r w:rsidRPr="00F85A20">
              <w:rPr>
                <w:rFonts w:ascii="Palatino Linotype" w:hAnsi="Palatino Linotype"/>
                <w:color w:val="000000"/>
              </w:rPr>
              <w:t>+ $20</w:t>
            </w:r>
            <w:r w:rsidR="00533C14">
              <w:rPr>
                <w:rFonts w:ascii="Palatino Linotype" w:hAnsi="Palatino Linotype"/>
                <w:color w:val="000000"/>
              </w:rPr>
              <w:t>.00</w:t>
            </w:r>
            <w:r w:rsidRPr="00F85A20">
              <w:rPr>
                <w:rFonts w:ascii="Palatino Linotype" w:hAnsi="Palatino Linotype"/>
                <w:color w:val="000000"/>
              </w:rPr>
              <w:t>/lot</w:t>
            </w:r>
          </w:p>
          <w:p w14:paraId="1F527678" w14:textId="4395B28B" w:rsidR="00533C14" w:rsidRPr="00F85A20" w:rsidRDefault="00533C14" w:rsidP="00F85A20">
            <w:pPr>
              <w:jc w:val="center"/>
              <w:rPr>
                <w:rFonts w:ascii="Palatino Linotype" w:hAnsi="Palatino Linotype"/>
                <w:color w:val="000000"/>
              </w:rPr>
            </w:pPr>
          </w:p>
        </w:tc>
      </w:tr>
      <w:tr w:rsidR="00F85A20" w:rsidRPr="00F85A20" w14:paraId="3D6D6C3E" w14:textId="77777777" w:rsidTr="00AF43CB">
        <w:tc>
          <w:tcPr>
            <w:tcW w:w="4765" w:type="dxa"/>
            <w:vAlign w:val="center"/>
          </w:tcPr>
          <w:p w14:paraId="29374BEB" w14:textId="29DE6C5A" w:rsidR="00F85A20" w:rsidRPr="00F85A20" w:rsidRDefault="00F85A20" w:rsidP="00F85A20">
            <w:pPr>
              <w:jc w:val="center"/>
              <w:rPr>
                <w:rFonts w:ascii="Palatino Linotype" w:hAnsi="Palatino Linotype"/>
                <w:color w:val="000000"/>
              </w:rPr>
            </w:pPr>
            <w:r w:rsidRPr="00F85A20">
              <w:rPr>
                <w:rFonts w:ascii="Palatino Linotype" w:hAnsi="Palatino Linotype"/>
                <w:color w:val="000000"/>
              </w:rPr>
              <w:t xml:space="preserve">Major Secondary Plat </w:t>
            </w:r>
          </w:p>
        </w:tc>
        <w:tc>
          <w:tcPr>
            <w:tcW w:w="4590" w:type="dxa"/>
            <w:vAlign w:val="center"/>
          </w:tcPr>
          <w:p w14:paraId="4EABE308" w14:textId="77777777" w:rsidR="00F85A20" w:rsidRDefault="00F85A20" w:rsidP="00F85A20">
            <w:pPr>
              <w:jc w:val="center"/>
              <w:rPr>
                <w:rFonts w:ascii="Palatino Linotype" w:hAnsi="Palatino Linotype"/>
                <w:color w:val="000000"/>
              </w:rPr>
            </w:pPr>
            <w:r w:rsidRPr="00F85A20">
              <w:rPr>
                <w:rFonts w:ascii="Palatino Linotype" w:hAnsi="Palatino Linotype"/>
                <w:color w:val="000000"/>
              </w:rPr>
              <w:t>$550</w:t>
            </w:r>
            <w:r w:rsidR="00533C14">
              <w:rPr>
                <w:rFonts w:ascii="Palatino Linotype" w:hAnsi="Palatino Linotype"/>
                <w:color w:val="000000"/>
              </w:rPr>
              <w:t xml:space="preserve">.00 </w:t>
            </w:r>
            <w:r w:rsidRPr="00F85A20">
              <w:rPr>
                <w:rFonts w:ascii="Palatino Linotype" w:hAnsi="Palatino Linotype"/>
                <w:color w:val="000000"/>
              </w:rPr>
              <w:t>+ $20</w:t>
            </w:r>
            <w:r w:rsidR="00533C14">
              <w:rPr>
                <w:rFonts w:ascii="Palatino Linotype" w:hAnsi="Palatino Linotype"/>
                <w:color w:val="000000"/>
              </w:rPr>
              <w:t>.00</w:t>
            </w:r>
            <w:r w:rsidRPr="00F85A20">
              <w:rPr>
                <w:rFonts w:ascii="Palatino Linotype" w:hAnsi="Palatino Linotype"/>
                <w:color w:val="000000"/>
              </w:rPr>
              <w:t>/lot</w:t>
            </w:r>
          </w:p>
          <w:p w14:paraId="496832B0" w14:textId="39A6DDE4" w:rsidR="00533C14" w:rsidRPr="00F85A20" w:rsidRDefault="00533C14" w:rsidP="00F85A20">
            <w:pPr>
              <w:jc w:val="center"/>
              <w:rPr>
                <w:rFonts w:ascii="Palatino Linotype" w:hAnsi="Palatino Linotype"/>
                <w:color w:val="000000"/>
              </w:rPr>
            </w:pPr>
          </w:p>
        </w:tc>
      </w:tr>
      <w:tr w:rsidR="00F85A20" w:rsidRPr="00F85A20" w14:paraId="0A1F1A0B" w14:textId="77777777" w:rsidTr="00AF43CB">
        <w:tc>
          <w:tcPr>
            <w:tcW w:w="4765" w:type="dxa"/>
            <w:vAlign w:val="center"/>
          </w:tcPr>
          <w:p w14:paraId="5E4D00A9" w14:textId="6636DBBB" w:rsidR="00F85A20" w:rsidRPr="00F85A20" w:rsidRDefault="00F85A20" w:rsidP="00F85A20">
            <w:pPr>
              <w:jc w:val="center"/>
              <w:rPr>
                <w:rFonts w:ascii="Palatino Linotype" w:hAnsi="Palatino Linotype"/>
                <w:color w:val="000000"/>
              </w:rPr>
            </w:pPr>
            <w:r w:rsidRPr="00F85A20">
              <w:rPr>
                <w:rFonts w:ascii="Palatino Linotype" w:hAnsi="Palatino Linotype"/>
                <w:color w:val="000000"/>
              </w:rPr>
              <w:t>Major re-plat</w:t>
            </w:r>
          </w:p>
        </w:tc>
        <w:tc>
          <w:tcPr>
            <w:tcW w:w="4590" w:type="dxa"/>
            <w:vAlign w:val="center"/>
          </w:tcPr>
          <w:p w14:paraId="4AA05357" w14:textId="77777777" w:rsidR="00F85A20" w:rsidRDefault="00F85A20" w:rsidP="00F85A20">
            <w:pPr>
              <w:jc w:val="center"/>
              <w:rPr>
                <w:rFonts w:ascii="Palatino Linotype" w:hAnsi="Palatino Linotype"/>
                <w:color w:val="000000"/>
              </w:rPr>
            </w:pPr>
            <w:r w:rsidRPr="00F85A20">
              <w:rPr>
                <w:rFonts w:ascii="Palatino Linotype" w:hAnsi="Palatino Linotype"/>
                <w:color w:val="000000"/>
              </w:rPr>
              <w:t>$550</w:t>
            </w:r>
            <w:r w:rsidR="00533C14">
              <w:rPr>
                <w:rFonts w:ascii="Palatino Linotype" w:hAnsi="Palatino Linotype"/>
                <w:color w:val="000000"/>
              </w:rPr>
              <w:t xml:space="preserve">.00 </w:t>
            </w:r>
            <w:r w:rsidRPr="00F85A20">
              <w:rPr>
                <w:rFonts w:ascii="Palatino Linotype" w:hAnsi="Palatino Linotype"/>
                <w:color w:val="000000"/>
              </w:rPr>
              <w:t>+ $20</w:t>
            </w:r>
            <w:r w:rsidR="00533C14">
              <w:rPr>
                <w:rFonts w:ascii="Palatino Linotype" w:hAnsi="Palatino Linotype"/>
                <w:color w:val="000000"/>
              </w:rPr>
              <w:t>.00</w:t>
            </w:r>
            <w:r w:rsidRPr="00F85A20">
              <w:rPr>
                <w:rFonts w:ascii="Palatino Linotype" w:hAnsi="Palatino Linotype"/>
                <w:color w:val="000000"/>
              </w:rPr>
              <w:t>/lot</w:t>
            </w:r>
          </w:p>
          <w:p w14:paraId="4B1F4822" w14:textId="3577C0D7" w:rsidR="00533C14" w:rsidRPr="00F85A20" w:rsidRDefault="00533C14" w:rsidP="00F85A20">
            <w:pPr>
              <w:jc w:val="center"/>
              <w:rPr>
                <w:rFonts w:ascii="Palatino Linotype" w:hAnsi="Palatino Linotype"/>
                <w:color w:val="000000"/>
              </w:rPr>
            </w:pPr>
          </w:p>
        </w:tc>
      </w:tr>
      <w:tr w:rsidR="00F85A20" w:rsidRPr="00F85A20" w14:paraId="22F31895" w14:textId="77777777" w:rsidTr="00AF43CB">
        <w:tc>
          <w:tcPr>
            <w:tcW w:w="4765" w:type="dxa"/>
            <w:vAlign w:val="center"/>
          </w:tcPr>
          <w:p w14:paraId="40E4AA8E" w14:textId="6302C9A5" w:rsidR="00F85A20" w:rsidRPr="00F85A20" w:rsidRDefault="00F85A20" w:rsidP="00F85A20">
            <w:pPr>
              <w:jc w:val="center"/>
              <w:rPr>
                <w:rFonts w:ascii="Palatino Linotype" w:hAnsi="Palatino Linotype"/>
                <w:color w:val="000000"/>
              </w:rPr>
            </w:pPr>
            <w:r w:rsidRPr="00F85A20">
              <w:rPr>
                <w:rFonts w:ascii="Palatino Linotype" w:hAnsi="Palatino Linotype"/>
                <w:color w:val="000000"/>
              </w:rPr>
              <w:t xml:space="preserve">Minor Primary Plat (1 lot subdivision) </w:t>
            </w:r>
          </w:p>
        </w:tc>
        <w:tc>
          <w:tcPr>
            <w:tcW w:w="4590" w:type="dxa"/>
            <w:vAlign w:val="center"/>
          </w:tcPr>
          <w:p w14:paraId="320C2EA6" w14:textId="77777777" w:rsidR="00F85A20" w:rsidRDefault="00F85A20" w:rsidP="00F85A20">
            <w:pPr>
              <w:jc w:val="center"/>
              <w:rPr>
                <w:rFonts w:ascii="Palatino Linotype" w:hAnsi="Palatino Linotype"/>
                <w:color w:val="000000"/>
              </w:rPr>
            </w:pPr>
            <w:r w:rsidRPr="00F85A20">
              <w:rPr>
                <w:rFonts w:ascii="Palatino Linotype" w:hAnsi="Palatino Linotype"/>
                <w:color w:val="000000"/>
              </w:rPr>
              <w:t>$220</w:t>
            </w:r>
            <w:r w:rsidR="00533C14">
              <w:rPr>
                <w:rFonts w:ascii="Palatino Linotype" w:hAnsi="Palatino Linotype"/>
                <w:color w:val="000000"/>
              </w:rPr>
              <w:t>.00</w:t>
            </w:r>
          </w:p>
          <w:p w14:paraId="1F6FE6B9" w14:textId="0797E929" w:rsidR="00533C14" w:rsidRPr="00F85A20" w:rsidRDefault="00533C14" w:rsidP="00F85A20">
            <w:pPr>
              <w:jc w:val="center"/>
              <w:rPr>
                <w:rFonts w:ascii="Palatino Linotype" w:hAnsi="Palatino Linotype"/>
                <w:color w:val="000000"/>
              </w:rPr>
            </w:pPr>
          </w:p>
        </w:tc>
      </w:tr>
      <w:tr w:rsidR="00F85A20" w:rsidRPr="00F85A20" w14:paraId="12759349" w14:textId="77777777" w:rsidTr="00AF43CB">
        <w:tc>
          <w:tcPr>
            <w:tcW w:w="4765" w:type="dxa"/>
            <w:vAlign w:val="center"/>
          </w:tcPr>
          <w:p w14:paraId="51BDB48E" w14:textId="43A01530" w:rsidR="00F85A20" w:rsidRPr="00F85A20" w:rsidRDefault="00F85A20" w:rsidP="00F85A20">
            <w:pPr>
              <w:jc w:val="center"/>
              <w:rPr>
                <w:rFonts w:ascii="Palatino Linotype" w:hAnsi="Palatino Linotype"/>
                <w:color w:val="000000"/>
              </w:rPr>
            </w:pPr>
            <w:r w:rsidRPr="00F85A20">
              <w:rPr>
                <w:rFonts w:ascii="Palatino Linotype" w:hAnsi="Palatino Linotype"/>
                <w:color w:val="000000"/>
              </w:rPr>
              <w:t xml:space="preserve">Minor Secondary Plat (1 lot subdivision) </w:t>
            </w:r>
          </w:p>
        </w:tc>
        <w:tc>
          <w:tcPr>
            <w:tcW w:w="4590" w:type="dxa"/>
            <w:vAlign w:val="center"/>
          </w:tcPr>
          <w:p w14:paraId="798900B7" w14:textId="77777777" w:rsidR="00F85A20" w:rsidRDefault="00F85A20" w:rsidP="00F85A20">
            <w:pPr>
              <w:jc w:val="center"/>
              <w:rPr>
                <w:rFonts w:ascii="Palatino Linotype" w:hAnsi="Palatino Linotype"/>
                <w:color w:val="000000"/>
              </w:rPr>
            </w:pPr>
            <w:r w:rsidRPr="00F85A20">
              <w:rPr>
                <w:rFonts w:ascii="Palatino Linotype" w:hAnsi="Palatino Linotype"/>
                <w:color w:val="000000"/>
              </w:rPr>
              <w:t>$220</w:t>
            </w:r>
            <w:r w:rsidR="00533C14">
              <w:rPr>
                <w:rFonts w:ascii="Palatino Linotype" w:hAnsi="Palatino Linotype"/>
                <w:color w:val="000000"/>
              </w:rPr>
              <w:t>.00</w:t>
            </w:r>
          </w:p>
          <w:p w14:paraId="75C49ADA" w14:textId="1D5B689D" w:rsidR="00533C14" w:rsidRPr="00F85A20" w:rsidRDefault="00533C14" w:rsidP="00F85A20">
            <w:pPr>
              <w:jc w:val="center"/>
              <w:rPr>
                <w:rFonts w:ascii="Palatino Linotype" w:hAnsi="Palatino Linotype"/>
                <w:color w:val="000000"/>
              </w:rPr>
            </w:pPr>
          </w:p>
        </w:tc>
      </w:tr>
      <w:tr w:rsidR="00F85A20" w:rsidRPr="00F85A20" w14:paraId="2030B05C" w14:textId="77777777" w:rsidTr="00AF43CB">
        <w:tc>
          <w:tcPr>
            <w:tcW w:w="4765" w:type="dxa"/>
            <w:vAlign w:val="center"/>
          </w:tcPr>
          <w:p w14:paraId="073F2BF0" w14:textId="06EA7A3D" w:rsidR="00F85A20" w:rsidRPr="00F85A20" w:rsidRDefault="00F85A20" w:rsidP="00F85A20">
            <w:pPr>
              <w:jc w:val="center"/>
              <w:rPr>
                <w:rFonts w:ascii="Palatino Linotype" w:hAnsi="Palatino Linotype"/>
                <w:color w:val="000000"/>
              </w:rPr>
            </w:pPr>
            <w:r w:rsidRPr="00F85A20">
              <w:rPr>
                <w:rFonts w:ascii="Palatino Linotype" w:hAnsi="Palatino Linotype"/>
                <w:color w:val="000000"/>
              </w:rPr>
              <w:t xml:space="preserve">Minor Re-plat </w:t>
            </w:r>
          </w:p>
        </w:tc>
        <w:tc>
          <w:tcPr>
            <w:tcW w:w="4590" w:type="dxa"/>
            <w:vAlign w:val="center"/>
          </w:tcPr>
          <w:p w14:paraId="5303266D" w14:textId="77777777" w:rsidR="00F85A20" w:rsidRDefault="00F85A20" w:rsidP="00F85A20">
            <w:pPr>
              <w:jc w:val="center"/>
              <w:rPr>
                <w:rFonts w:ascii="Palatino Linotype" w:hAnsi="Palatino Linotype"/>
                <w:color w:val="000000"/>
              </w:rPr>
            </w:pPr>
            <w:r w:rsidRPr="00F85A20">
              <w:rPr>
                <w:rFonts w:ascii="Palatino Linotype" w:hAnsi="Palatino Linotype"/>
                <w:color w:val="000000"/>
              </w:rPr>
              <w:t>$220</w:t>
            </w:r>
            <w:r w:rsidR="00533C14">
              <w:rPr>
                <w:rFonts w:ascii="Palatino Linotype" w:hAnsi="Palatino Linotype"/>
                <w:color w:val="000000"/>
              </w:rPr>
              <w:t>.00</w:t>
            </w:r>
          </w:p>
          <w:p w14:paraId="1D855C3F" w14:textId="37496B2F" w:rsidR="00533C14" w:rsidRPr="00F85A20" w:rsidRDefault="00533C14" w:rsidP="00F85A20">
            <w:pPr>
              <w:jc w:val="center"/>
              <w:rPr>
                <w:rFonts w:ascii="Palatino Linotype" w:hAnsi="Palatino Linotype"/>
                <w:color w:val="000000"/>
              </w:rPr>
            </w:pPr>
          </w:p>
        </w:tc>
      </w:tr>
      <w:tr w:rsidR="00F85A20" w:rsidRPr="00F85A20" w14:paraId="44703625" w14:textId="77777777" w:rsidTr="00AF43CB">
        <w:tc>
          <w:tcPr>
            <w:tcW w:w="4765" w:type="dxa"/>
            <w:vAlign w:val="center"/>
          </w:tcPr>
          <w:p w14:paraId="53206006" w14:textId="1FD9FDBD" w:rsidR="00F85A20" w:rsidRPr="00F85A20" w:rsidRDefault="00F85A20" w:rsidP="00F85A20">
            <w:pPr>
              <w:jc w:val="center"/>
              <w:rPr>
                <w:rFonts w:ascii="Palatino Linotype" w:hAnsi="Palatino Linotype"/>
                <w:color w:val="000000"/>
              </w:rPr>
            </w:pPr>
            <w:r w:rsidRPr="00F85A20">
              <w:rPr>
                <w:rFonts w:ascii="Palatino Linotype" w:hAnsi="Palatino Linotype"/>
                <w:color w:val="000000"/>
              </w:rPr>
              <w:t xml:space="preserve">Vacation of plat/lot </w:t>
            </w:r>
          </w:p>
        </w:tc>
        <w:tc>
          <w:tcPr>
            <w:tcW w:w="4590" w:type="dxa"/>
            <w:vAlign w:val="center"/>
          </w:tcPr>
          <w:p w14:paraId="375394A8" w14:textId="77777777" w:rsidR="00F85A20" w:rsidRDefault="00F85A20" w:rsidP="00F85A20">
            <w:pPr>
              <w:jc w:val="center"/>
              <w:rPr>
                <w:rFonts w:ascii="Palatino Linotype" w:hAnsi="Palatino Linotype"/>
                <w:color w:val="000000"/>
              </w:rPr>
            </w:pPr>
            <w:r w:rsidRPr="00F85A20">
              <w:rPr>
                <w:rFonts w:ascii="Palatino Linotype" w:hAnsi="Palatino Linotype"/>
                <w:color w:val="000000"/>
              </w:rPr>
              <w:t>$110</w:t>
            </w:r>
            <w:r w:rsidR="00533C14">
              <w:rPr>
                <w:rFonts w:ascii="Palatino Linotype" w:hAnsi="Palatino Linotype"/>
                <w:color w:val="000000"/>
              </w:rPr>
              <w:t>.00</w:t>
            </w:r>
            <w:r w:rsidRPr="00F85A20">
              <w:rPr>
                <w:rFonts w:ascii="Palatino Linotype" w:hAnsi="Palatino Linotype"/>
                <w:color w:val="000000"/>
              </w:rPr>
              <w:t>/lot</w:t>
            </w:r>
          </w:p>
          <w:p w14:paraId="1C109D53" w14:textId="1D155111" w:rsidR="00533C14" w:rsidRPr="00F85A20" w:rsidRDefault="00533C14" w:rsidP="00F85A20">
            <w:pPr>
              <w:jc w:val="center"/>
              <w:rPr>
                <w:rFonts w:ascii="Palatino Linotype" w:hAnsi="Palatino Linotype"/>
                <w:color w:val="000000"/>
              </w:rPr>
            </w:pPr>
          </w:p>
        </w:tc>
      </w:tr>
      <w:tr w:rsidR="00F85A20" w:rsidRPr="00F85A20" w14:paraId="6B304ED8" w14:textId="77777777" w:rsidTr="00AF43CB">
        <w:tc>
          <w:tcPr>
            <w:tcW w:w="4765" w:type="dxa"/>
            <w:vAlign w:val="center"/>
          </w:tcPr>
          <w:p w14:paraId="3B24B32D" w14:textId="374DAE01" w:rsidR="00F85A20" w:rsidRPr="00F85A20" w:rsidRDefault="00F85A20" w:rsidP="00F85A20">
            <w:pPr>
              <w:jc w:val="center"/>
              <w:rPr>
                <w:rFonts w:ascii="Palatino Linotype" w:hAnsi="Palatino Linotype"/>
                <w:color w:val="000000"/>
              </w:rPr>
            </w:pPr>
            <w:r w:rsidRPr="00F85A20">
              <w:rPr>
                <w:rFonts w:ascii="Palatino Linotype" w:hAnsi="Palatino Linotype"/>
                <w:color w:val="000000"/>
              </w:rPr>
              <w:t xml:space="preserve">Vacation of right-of-way </w:t>
            </w:r>
          </w:p>
        </w:tc>
        <w:tc>
          <w:tcPr>
            <w:tcW w:w="4590" w:type="dxa"/>
            <w:vAlign w:val="center"/>
          </w:tcPr>
          <w:p w14:paraId="1B657A66" w14:textId="77777777" w:rsidR="00F85A20" w:rsidRDefault="00F85A20" w:rsidP="00F85A20">
            <w:pPr>
              <w:jc w:val="center"/>
              <w:rPr>
                <w:rFonts w:ascii="Palatino Linotype" w:hAnsi="Palatino Linotype"/>
                <w:color w:val="000000"/>
              </w:rPr>
            </w:pPr>
            <w:r w:rsidRPr="00F85A20">
              <w:rPr>
                <w:rFonts w:ascii="Palatino Linotype" w:hAnsi="Palatino Linotype"/>
                <w:color w:val="000000"/>
              </w:rPr>
              <w:t>$300</w:t>
            </w:r>
            <w:r w:rsidR="00533C14">
              <w:rPr>
                <w:rFonts w:ascii="Palatino Linotype" w:hAnsi="Palatino Linotype"/>
                <w:color w:val="000000"/>
              </w:rPr>
              <w:t>.00</w:t>
            </w:r>
          </w:p>
          <w:p w14:paraId="09FA8797" w14:textId="44E99171" w:rsidR="00533C14" w:rsidRPr="00F85A20" w:rsidRDefault="00533C14" w:rsidP="00F85A20">
            <w:pPr>
              <w:jc w:val="center"/>
              <w:rPr>
                <w:rFonts w:ascii="Palatino Linotype" w:hAnsi="Palatino Linotype"/>
                <w:color w:val="000000"/>
              </w:rPr>
            </w:pPr>
          </w:p>
        </w:tc>
      </w:tr>
      <w:tr w:rsidR="00F85A20" w:rsidRPr="00F85A20" w14:paraId="576D8F00" w14:textId="77777777" w:rsidTr="00AF43CB">
        <w:tc>
          <w:tcPr>
            <w:tcW w:w="4765" w:type="dxa"/>
            <w:vAlign w:val="center"/>
          </w:tcPr>
          <w:p w14:paraId="4EA3C3C2" w14:textId="2113C5F3" w:rsidR="00F85A20" w:rsidRPr="00F85A20" w:rsidRDefault="00F85A20" w:rsidP="00F85A20">
            <w:pPr>
              <w:jc w:val="center"/>
              <w:rPr>
                <w:rFonts w:ascii="Palatino Linotype" w:hAnsi="Palatino Linotype"/>
                <w:color w:val="000000"/>
              </w:rPr>
            </w:pPr>
            <w:r w:rsidRPr="00F85A20">
              <w:rPr>
                <w:rFonts w:ascii="Palatino Linotype" w:hAnsi="Palatino Linotype"/>
                <w:color w:val="000000"/>
              </w:rPr>
              <w:t xml:space="preserve">Time extension of plat </w:t>
            </w:r>
          </w:p>
        </w:tc>
        <w:tc>
          <w:tcPr>
            <w:tcW w:w="4590" w:type="dxa"/>
            <w:vAlign w:val="center"/>
          </w:tcPr>
          <w:p w14:paraId="5842CF38" w14:textId="77777777" w:rsidR="00F85A20" w:rsidRDefault="00F85A20" w:rsidP="00F85A20">
            <w:pPr>
              <w:jc w:val="center"/>
              <w:rPr>
                <w:rFonts w:ascii="Palatino Linotype" w:hAnsi="Palatino Linotype"/>
                <w:color w:val="000000"/>
              </w:rPr>
            </w:pPr>
            <w:r w:rsidRPr="00F85A20">
              <w:rPr>
                <w:rFonts w:ascii="Palatino Linotype" w:hAnsi="Palatino Linotype"/>
                <w:color w:val="000000"/>
              </w:rPr>
              <w:t>$220</w:t>
            </w:r>
            <w:r w:rsidR="00533C14">
              <w:rPr>
                <w:rFonts w:ascii="Palatino Linotype" w:hAnsi="Palatino Linotype"/>
                <w:color w:val="000000"/>
              </w:rPr>
              <w:t>.00</w:t>
            </w:r>
          </w:p>
          <w:p w14:paraId="7B99D42C" w14:textId="2DC47AB2" w:rsidR="00533C14" w:rsidRPr="00F85A20" w:rsidRDefault="00533C14" w:rsidP="00F85A20">
            <w:pPr>
              <w:jc w:val="center"/>
              <w:rPr>
                <w:rFonts w:ascii="Palatino Linotype" w:hAnsi="Palatino Linotype"/>
                <w:color w:val="000000"/>
              </w:rPr>
            </w:pPr>
          </w:p>
        </w:tc>
      </w:tr>
      <w:tr w:rsidR="00F85A20" w:rsidRPr="00F85A20" w14:paraId="016EAB09" w14:textId="77777777" w:rsidTr="00AF43CB">
        <w:tc>
          <w:tcPr>
            <w:tcW w:w="4765" w:type="dxa"/>
            <w:vAlign w:val="center"/>
          </w:tcPr>
          <w:p w14:paraId="657BA547" w14:textId="0DA42F1F" w:rsidR="00F85A20" w:rsidRPr="00F85A20" w:rsidRDefault="00F85A20" w:rsidP="00F85A20">
            <w:pPr>
              <w:jc w:val="center"/>
              <w:rPr>
                <w:rFonts w:ascii="Palatino Linotype" w:hAnsi="Palatino Linotype"/>
                <w:color w:val="000000"/>
              </w:rPr>
            </w:pPr>
            <w:r w:rsidRPr="00F85A20">
              <w:rPr>
                <w:rFonts w:ascii="Palatino Linotype" w:hAnsi="Palatino Linotype"/>
                <w:color w:val="000000"/>
              </w:rPr>
              <w:t xml:space="preserve">Amendment to Commitments/Covenants </w:t>
            </w:r>
          </w:p>
        </w:tc>
        <w:tc>
          <w:tcPr>
            <w:tcW w:w="4590" w:type="dxa"/>
            <w:vAlign w:val="center"/>
          </w:tcPr>
          <w:p w14:paraId="7A4C28EA" w14:textId="77777777" w:rsidR="00F85A20" w:rsidRDefault="00F85A20" w:rsidP="00F85A20">
            <w:pPr>
              <w:jc w:val="center"/>
              <w:rPr>
                <w:rFonts w:ascii="Palatino Linotype" w:hAnsi="Palatino Linotype"/>
                <w:color w:val="000000"/>
              </w:rPr>
            </w:pPr>
            <w:r w:rsidRPr="00F85A20">
              <w:rPr>
                <w:rFonts w:ascii="Palatino Linotype" w:hAnsi="Palatino Linotype"/>
                <w:color w:val="000000"/>
              </w:rPr>
              <w:t>$220</w:t>
            </w:r>
            <w:r w:rsidR="00533C14">
              <w:rPr>
                <w:rFonts w:ascii="Palatino Linotype" w:hAnsi="Palatino Linotype"/>
                <w:color w:val="000000"/>
              </w:rPr>
              <w:t>.00</w:t>
            </w:r>
          </w:p>
          <w:p w14:paraId="538070A7" w14:textId="18C7706B" w:rsidR="00533C14" w:rsidRPr="00F85A20" w:rsidRDefault="00533C14" w:rsidP="00F85A20">
            <w:pPr>
              <w:jc w:val="center"/>
              <w:rPr>
                <w:rFonts w:ascii="Palatino Linotype" w:hAnsi="Palatino Linotype"/>
                <w:color w:val="000000"/>
              </w:rPr>
            </w:pPr>
          </w:p>
        </w:tc>
      </w:tr>
      <w:tr w:rsidR="00F85A20" w:rsidRPr="00F85A20" w14:paraId="32193C2D" w14:textId="77777777" w:rsidTr="00AF43CB">
        <w:tc>
          <w:tcPr>
            <w:tcW w:w="4765" w:type="dxa"/>
            <w:vAlign w:val="center"/>
          </w:tcPr>
          <w:p w14:paraId="59D5A863" w14:textId="0D26579A" w:rsidR="00F85A20" w:rsidRPr="00F85A20" w:rsidRDefault="00F85A20" w:rsidP="00F85A20">
            <w:pPr>
              <w:jc w:val="center"/>
              <w:rPr>
                <w:rFonts w:ascii="Palatino Linotype" w:hAnsi="Palatino Linotype"/>
                <w:color w:val="000000"/>
              </w:rPr>
            </w:pPr>
            <w:r w:rsidRPr="00F85A20">
              <w:rPr>
                <w:rFonts w:ascii="Palatino Linotype" w:hAnsi="Palatino Linotype"/>
                <w:color w:val="000000"/>
              </w:rPr>
              <w:t xml:space="preserve">Re-plat to combine lots </w:t>
            </w:r>
          </w:p>
        </w:tc>
        <w:tc>
          <w:tcPr>
            <w:tcW w:w="4590" w:type="dxa"/>
            <w:vAlign w:val="center"/>
          </w:tcPr>
          <w:p w14:paraId="430AB758" w14:textId="77777777" w:rsidR="00F85A20" w:rsidRDefault="00F85A20" w:rsidP="00F85A20">
            <w:pPr>
              <w:jc w:val="center"/>
              <w:rPr>
                <w:rFonts w:ascii="Palatino Linotype" w:hAnsi="Palatino Linotype"/>
                <w:color w:val="000000"/>
              </w:rPr>
            </w:pPr>
            <w:r w:rsidRPr="00F85A20">
              <w:rPr>
                <w:rFonts w:ascii="Palatino Linotype" w:hAnsi="Palatino Linotype"/>
                <w:color w:val="000000"/>
              </w:rPr>
              <w:t>$110</w:t>
            </w:r>
            <w:r w:rsidR="00533C14">
              <w:rPr>
                <w:rFonts w:ascii="Palatino Linotype" w:hAnsi="Palatino Linotype"/>
                <w:color w:val="000000"/>
              </w:rPr>
              <w:t>.00</w:t>
            </w:r>
            <w:r w:rsidRPr="00F85A20">
              <w:rPr>
                <w:rFonts w:ascii="Palatino Linotype" w:hAnsi="Palatino Linotype"/>
                <w:color w:val="000000"/>
              </w:rPr>
              <w:t>/lot</w:t>
            </w:r>
          </w:p>
          <w:p w14:paraId="74A9D33A" w14:textId="6D377A34" w:rsidR="00533C14" w:rsidRPr="00F85A20" w:rsidRDefault="00533C14" w:rsidP="00F85A20">
            <w:pPr>
              <w:jc w:val="center"/>
              <w:rPr>
                <w:rFonts w:ascii="Palatino Linotype" w:hAnsi="Palatino Linotype"/>
                <w:color w:val="000000"/>
              </w:rPr>
            </w:pPr>
          </w:p>
        </w:tc>
      </w:tr>
      <w:tr w:rsidR="00F85A20" w:rsidRPr="00F85A20" w14:paraId="2D4BB6FC" w14:textId="77777777" w:rsidTr="00AF43CB">
        <w:tc>
          <w:tcPr>
            <w:tcW w:w="4765" w:type="dxa"/>
            <w:vAlign w:val="center"/>
          </w:tcPr>
          <w:p w14:paraId="136E13E6" w14:textId="4CB7BA43" w:rsidR="00F85A20" w:rsidRPr="00F85A20" w:rsidRDefault="00F85A20" w:rsidP="00F85A20">
            <w:pPr>
              <w:jc w:val="center"/>
              <w:rPr>
                <w:rFonts w:ascii="Palatino Linotype" w:hAnsi="Palatino Linotype"/>
                <w:color w:val="000000"/>
              </w:rPr>
            </w:pPr>
            <w:r w:rsidRPr="00F85A20">
              <w:rPr>
                <w:rFonts w:ascii="Palatino Linotype" w:hAnsi="Palatino Linotype"/>
                <w:color w:val="000000"/>
              </w:rPr>
              <w:t>Rezone, all standard zoning districts</w:t>
            </w:r>
          </w:p>
        </w:tc>
        <w:tc>
          <w:tcPr>
            <w:tcW w:w="4590" w:type="dxa"/>
            <w:vAlign w:val="center"/>
          </w:tcPr>
          <w:p w14:paraId="2A948931" w14:textId="77777777" w:rsidR="00F85A20" w:rsidRDefault="00F85A20" w:rsidP="00F85A20">
            <w:pPr>
              <w:jc w:val="center"/>
              <w:rPr>
                <w:rFonts w:ascii="Palatino Linotype" w:hAnsi="Palatino Linotype"/>
                <w:color w:val="000000"/>
              </w:rPr>
            </w:pPr>
            <w:r w:rsidRPr="00F85A20">
              <w:rPr>
                <w:rFonts w:ascii="Palatino Linotype" w:hAnsi="Palatino Linotype"/>
                <w:color w:val="000000"/>
              </w:rPr>
              <w:t>$550</w:t>
            </w:r>
            <w:r w:rsidR="00533C14">
              <w:rPr>
                <w:rFonts w:ascii="Palatino Linotype" w:hAnsi="Palatino Linotype"/>
                <w:color w:val="000000"/>
              </w:rPr>
              <w:t xml:space="preserve">.00 </w:t>
            </w:r>
            <w:r w:rsidRPr="00F85A20">
              <w:rPr>
                <w:rFonts w:ascii="Palatino Linotype" w:hAnsi="Palatino Linotype"/>
                <w:color w:val="000000"/>
              </w:rPr>
              <w:t>+ $20</w:t>
            </w:r>
            <w:r w:rsidR="00533C14">
              <w:rPr>
                <w:rFonts w:ascii="Palatino Linotype" w:hAnsi="Palatino Linotype"/>
                <w:color w:val="000000"/>
              </w:rPr>
              <w:t>.00</w:t>
            </w:r>
            <w:r w:rsidRPr="00F85A20">
              <w:rPr>
                <w:rFonts w:ascii="Palatino Linotype" w:hAnsi="Palatino Linotype"/>
                <w:color w:val="000000"/>
              </w:rPr>
              <w:t>/acre</w:t>
            </w:r>
          </w:p>
          <w:p w14:paraId="00FE0D2A" w14:textId="77861AF8" w:rsidR="00533C14" w:rsidRPr="00F85A20" w:rsidRDefault="00533C14" w:rsidP="00F85A20">
            <w:pPr>
              <w:jc w:val="center"/>
              <w:rPr>
                <w:rFonts w:ascii="Palatino Linotype" w:hAnsi="Palatino Linotype"/>
                <w:color w:val="000000"/>
              </w:rPr>
            </w:pPr>
          </w:p>
        </w:tc>
      </w:tr>
      <w:tr w:rsidR="00F85A20" w:rsidRPr="00F85A20" w14:paraId="6895D8A1" w14:textId="77777777" w:rsidTr="00AF43CB">
        <w:tc>
          <w:tcPr>
            <w:tcW w:w="4765" w:type="dxa"/>
            <w:vAlign w:val="center"/>
          </w:tcPr>
          <w:p w14:paraId="2291CD0F" w14:textId="57A49A1D" w:rsidR="00F85A20" w:rsidRPr="00F85A20" w:rsidRDefault="00F85A20" w:rsidP="00F85A20">
            <w:pPr>
              <w:jc w:val="center"/>
              <w:rPr>
                <w:rFonts w:ascii="Palatino Linotype" w:hAnsi="Palatino Linotype"/>
                <w:color w:val="000000"/>
              </w:rPr>
            </w:pPr>
            <w:r w:rsidRPr="00F85A20">
              <w:rPr>
                <w:rFonts w:ascii="Palatino Linotype" w:hAnsi="Palatino Linotype"/>
                <w:color w:val="000000"/>
              </w:rPr>
              <w:t xml:space="preserve">Rezone, residential less than 2 acres </w:t>
            </w:r>
          </w:p>
        </w:tc>
        <w:tc>
          <w:tcPr>
            <w:tcW w:w="4590" w:type="dxa"/>
            <w:vAlign w:val="center"/>
          </w:tcPr>
          <w:p w14:paraId="09A8F660" w14:textId="77777777" w:rsidR="00F85A20" w:rsidRDefault="00F85A20" w:rsidP="00F85A20">
            <w:pPr>
              <w:jc w:val="center"/>
              <w:rPr>
                <w:rFonts w:ascii="Palatino Linotype" w:hAnsi="Palatino Linotype"/>
                <w:color w:val="000000"/>
              </w:rPr>
            </w:pPr>
            <w:r w:rsidRPr="00F85A20">
              <w:rPr>
                <w:rFonts w:ascii="Palatino Linotype" w:hAnsi="Palatino Linotype"/>
                <w:color w:val="000000"/>
              </w:rPr>
              <w:t>$110</w:t>
            </w:r>
            <w:r w:rsidR="00533C14">
              <w:rPr>
                <w:rFonts w:ascii="Palatino Linotype" w:hAnsi="Palatino Linotype"/>
                <w:color w:val="000000"/>
              </w:rPr>
              <w:t>.00</w:t>
            </w:r>
            <w:r w:rsidRPr="00F85A20">
              <w:rPr>
                <w:rFonts w:ascii="Palatino Linotype" w:hAnsi="Palatino Linotype"/>
                <w:color w:val="000000"/>
              </w:rPr>
              <w:t>/lot</w:t>
            </w:r>
          </w:p>
          <w:p w14:paraId="4E748EC4" w14:textId="591B1930" w:rsidR="00533C14" w:rsidRPr="00F85A20" w:rsidRDefault="00533C14" w:rsidP="00F85A20">
            <w:pPr>
              <w:jc w:val="center"/>
              <w:rPr>
                <w:rFonts w:ascii="Palatino Linotype" w:hAnsi="Palatino Linotype"/>
                <w:color w:val="000000"/>
              </w:rPr>
            </w:pPr>
          </w:p>
        </w:tc>
      </w:tr>
      <w:tr w:rsidR="00F85A20" w:rsidRPr="00F85A20" w14:paraId="7975048A" w14:textId="77777777" w:rsidTr="00AF43CB">
        <w:tc>
          <w:tcPr>
            <w:tcW w:w="4765" w:type="dxa"/>
            <w:vAlign w:val="center"/>
          </w:tcPr>
          <w:p w14:paraId="6BB42A36" w14:textId="193C086A" w:rsidR="00F85A20" w:rsidRPr="00F85A20" w:rsidRDefault="00F85A20" w:rsidP="00F85A20">
            <w:pPr>
              <w:jc w:val="center"/>
              <w:rPr>
                <w:rFonts w:ascii="Palatino Linotype" w:hAnsi="Palatino Linotype"/>
                <w:color w:val="000000"/>
              </w:rPr>
            </w:pPr>
            <w:r w:rsidRPr="00F85A20">
              <w:rPr>
                <w:rFonts w:ascii="Palatino Linotype" w:hAnsi="Palatino Linotype"/>
                <w:color w:val="000000"/>
              </w:rPr>
              <w:t xml:space="preserve">Rezone, Planned-Unit Development </w:t>
            </w:r>
          </w:p>
        </w:tc>
        <w:tc>
          <w:tcPr>
            <w:tcW w:w="4590" w:type="dxa"/>
            <w:vAlign w:val="center"/>
          </w:tcPr>
          <w:p w14:paraId="0BE363B7" w14:textId="77777777" w:rsidR="00F85A20" w:rsidRDefault="00F85A20" w:rsidP="00F85A20">
            <w:pPr>
              <w:jc w:val="center"/>
              <w:rPr>
                <w:rFonts w:ascii="Palatino Linotype" w:hAnsi="Palatino Linotype"/>
                <w:color w:val="000000"/>
              </w:rPr>
            </w:pPr>
            <w:r w:rsidRPr="00F85A20">
              <w:rPr>
                <w:rFonts w:ascii="Palatino Linotype" w:hAnsi="Palatino Linotype"/>
                <w:color w:val="000000"/>
              </w:rPr>
              <w:t>$2,200</w:t>
            </w:r>
            <w:r w:rsidR="00533C14">
              <w:rPr>
                <w:rFonts w:ascii="Palatino Linotype" w:hAnsi="Palatino Linotype"/>
                <w:color w:val="000000"/>
              </w:rPr>
              <w:t xml:space="preserve">.00 </w:t>
            </w:r>
            <w:r w:rsidRPr="00F85A20">
              <w:rPr>
                <w:rFonts w:ascii="Palatino Linotype" w:hAnsi="Palatino Linotype"/>
                <w:color w:val="000000"/>
              </w:rPr>
              <w:t>+ $20</w:t>
            </w:r>
            <w:r w:rsidR="00533C14">
              <w:rPr>
                <w:rFonts w:ascii="Palatino Linotype" w:hAnsi="Palatino Linotype"/>
                <w:color w:val="000000"/>
              </w:rPr>
              <w:t>.00</w:t>
            </w:r>
            <w:r w:rsidRPr="00F85A20">
              <w:rPr>
                <w:rFonts w:ascii="Palatino Linotype" w:hAnsi="Palatino Linotype"/>
                <w:color w:val="000000"/>
              </w:rPr>
              <w:t>/acre</w:t>
            </w:r>
          </w:p>
          <w:p w14:paraId="79C44416" w14:textId="207670A6" w:rsidR="00533C14" w:rsidRPr="00F85A20" w:rsidRDefault="00533C14" w:rsidP="00F85A20">
            <w:pPr>
              <w:jc w:val="center"/>
              <w:rPr>
                <w:rFonts w:ascii="Palatino Linotype" w:hAnsi="Palatino Linotype"/>
                <w:color w:val="000000"/>
              </w:rPr>
            </w:pPr>
          </w:p>
        </w:tc>
      </w:tr>
      <w:tr w:rsidR="00F85A20" w:rsidRPr="00F85A20" w14:paraId="4BA0D02F" w14:textId="77777777" w:rsidTr="00AF43CB">
        <w:tc>
          <w:tcPr>
            <w:tcW w:w="4765" w:type="dxa"/>
            <w:vAlign w:val="center"/>
          </w:tcPr>
          <w:p w14:paraId="7FE62B6F" w14:textId="735F7117" w:rsidR="00F85A20" w:rsidRPr="00F85A20" w:rsidRDefault="00F85A20" w:rsidP="00F85A20">
            <w:pPr>
              <w:jc w:val="center"/>
              <w:rPr>
                <w:rFonts w:ascii="Palatino Linotype" w:hAnsi="Palatino Linotype"/>
                <w:color w:val="000000"/>
              </w:rPr>
            </w:pPr>
            <w:r w:rsidRPr="00F85A20">
              <w:rPr>
                <w:rFonts w:ascii="Palatino Linotype" w:hAnsi="Palatino Linotype"/>
                <w:color w:val="000000"/>
              </w:rPr>
              <w:lastRenderedPageBreak/>
              <w:t xml:space="preserve">Planned-Unit Development Amendment </w:t>
            </w:r>
          </w:p>
        </w:tc>
        <w:tc>
          <w:tcPr>
            <w:tcW w:w="4590" w:type="dxa"/>
            <w:vAlign w:val="center"/>
          </w:tcPr>
          <w:p w14:paraId="3C1D505D" w14:textId="09842E60" w:rsidR="00F85A20" w:rsidRPr="00F85A20" w:rsidRDefault="00F85A20" w:rsidP="00F85A20">
            <w:pPr>
              <w:jc w:val="center"/>
              <w:rPr>
                <w:rFonts w:ascii="Palatino Linotype" w:hAnsi="Palatino Linotype"/>
                <w:color w:val="000000"/>
              </w:rPr>
            </w:pPr>
            <w:r w:rsidRPr="00F85A20">
              <w:rPr>
                <w:rFonts w:ascii="Palatino Linotype" w:hAnsi="Palatino Linotype"/>
                <w:color w:val="000000"/>
              </w:rPr>
              <w:t>$1,100</w:t>
            </w:r>
            <w:r w:rsidR="00533C14">
              <w:rPr>
                <w:rFonts w:ascii="Palatino Linotype" w:hAnsi="Palatino Linotype"/>
                <w:color w:val="000000"/>
              </w:rPr>
              <w:t>.00</w:t>
            </w:r>
          </w:p>
        </w:tc>
      </w:tr>
      <w:tr w:rsidR="00F85A20" w:rsidRPr="00F85A20" w14:paraId="36342297" w14:textId="77777777" w:rsidTr="00AF43CB">
        <w:tc>
          <w:tcPr>
            <w:tcW w:w="4765" w:type="dxa"/>
            <w:vAlign w:val="center"/>
          </w:tcPr>
          <w:p w14:paraId="57C869CF" w14:textId="091FCA6F" w:rsidR="00F85A20" w:rsidRPr="00F85A20" w:rsidRDefault="00F85A20" w:rsidP="00F85A20">
            <w:pPr>
              <w:jc w:val="center"/>
              <w:rPr>
                <w:rFonts w:ascii="Palatino Linotype" w:hAnsi="Palatino Linotype"/>
                <w:color w:val="000000"/>
              </w:rPr>
            </w:pPr>
            <w:r w:rsidRPr="00F85A20">
              <w:rPr>
                <w:rFonts w:ascii="Palatino Linotype" w:hAnsi="Palatino Linotype"/>
                <w:color w:val="000000"/>
              </w:rPr>
              <w:t xml:space="preserve">Exception to Non-conforming Use Regulation (BZA) </w:t>
            </w:r>
          </w:p>
        </w:tc>
        <w:tc>
          <w:tcPr>
            <w:tcW w:w="4590" w:type="dxa"/>
            <w:vAlign w:val="center"/>
          </w:tcPr>
          <w:p w14:paraId="3E90059D" w14:textId="527A836E" w:rsidR="00F85A20" w:rsidRPr="00F85A20" w:rsidRDefault="00F85A20" w:rsidP="00F85A20">
            <w:pPr>
              <w:jc w:val="center"/>
              <w:rPr>
                <w:rFonts w:ascii="Palatino Linotype" w:hAnsi="Palatino Linotype"/>
                <w:color w:val="000000"/>
              </w:rPr>
            </w:pPr>
            <w:r w:rsidRPr="00F85A20">
              <w:rPr>
                <w:rFonts w:ascii="Palatino Linotype" w:hAnsi="Palatino Linotype"/>
                <w:color w:val="000000"/>
              </w:rPr>
              <w:t>$330</w:t>
            </w:r>
            <w:r w:rsidR="00533C14">
              <w:rPr>
                <w:rFonts w:ascii="Palatino Linotype" w:hAnsi="Palatino Linotype"/>
                <w:color w:val="000000"/>
              </w:rPr>
              <w:t>.00</w:t>
            </w:r>
          </w:p>
        </w:tc>
      </w:tr>
      <w:tr w:rsidR="00F85A20" w:rsidRPr="00F85A20" w14:paraId="671E988A" w14:textId="77777777" w:rsidTr="00AF43CB">
        <w:tc>
          <w:tcPr>
            <w:tcW w:w="4765" w:type="dxa"/>
            <w:vAlign w:val="center"/>
          </w:tcPr>
          <w:p w14:paraId="75115076" w14:textId="1BCEE36A" w:rsidR="00F85A20" w:rsidRPr="00F85A20" w:rsidRDefault="00F85A20" w:rsidP="00F85A20">
            <w:pPr>
              <w:jc w:val="center"/>
              <w:rPr>
                <w:rFonts w:ascii="Palatino Linotype" w:hAnsi="Palatino Linotype"/>
                <w:color w:val="000000"/>
              </w:rPr>
            </w:pPr>
            <w:r w:rsidRPr="00F85A20">
              <w:rPr>
                <w:rFonts w:ascii="Palatino Linotype" w:hAnsi="Palatino Linotype"/>
                <w:color w:val="000000"/>
              </w:rPr>
              <w:t xml:space="preserve">Exception to Corridor Overlay Regulation (BZA) </w:t>
            </w:r>
          </w:p>
        </w:tc>
        <w:tc>
          <w:tcPr>
            <w:tcW w:w="4590" w:type="dxa"/>
            <w:vAlign w:val="center"/>
          </w:tcPr>
          <w:p w14:paraId="3448C79D" w14:textId="2F65E016" w:rsidR="00F85A20" w:rsidRPr="00F85A20" w:rsidRDefault="00F85A20" w:rsidP="00F85A20">
            <w:pPr>
              <w:jc w:val="center"/>
              <w:rPr>
                <w:rFonts w:ascii="Palatino Linotype" w:hAnsi="Palatino Linotype"/>
                <w:color w:val="000000"/>
              </w:rPr>
            </w:pPr>
            <w:r w:rsidRPr="00F85A20">
              <w:rPr>
                <w:rFonts w:ascii="Palatino Linotype" w:hAnsi="Palatino Linotype"/>
                <w:color w:val="000000"/>
              </w:rPr>
              <w:t>$220</w:t>
            </w:r>
            <w:r w:rsidR="00533C14">
              <w:rPr>
                <w:rFonts w:ascii="Palatino Linotype" w:hAnsi="Palatino Linotype"/>
                <w:color w:val="000000"/>
              </w:rPr>
              <w:t xml:space="preserve">.00 </w:t>
            </w:r>
            <w:r w:rsidRPr="00F85A20">
              <w:rPr>
                <w:rFonts w:ascii="Palatino Linotype" w:hAnsi="Palatino Linotype"/>
                <w:color w:val="000000"/>
              </w:rPr>
              <w:t>+ $110</w:t>
            </w:r>
            <w:r w:rsidR="00533C14">
              <w:rPr>
                <w:rFonts w:ascii="Palatino Linotype" w:hAnsi="Palatino Linotype"/>
                <w:color w:val="000000"/>
              </w:rPr>
              <w:t>.00</w:t>
            </w:r>
            <w:r w:rsidRPr="00F85A20">
              <w:rPr>
                <w:rFonts w:ascii="Palatino Linotype" w:hAnsi="Palatino Linotype"/>
                <w:color w:val="000000"/>
              </w:rPr>
              <w:t>/each additional</w:t>
            </w:r>
          </w:p>
        </w:tc>
      </w:tr>
      <w:tr w:rsidR="00F85A20" w:rsidRPr="00F85A20" w14:paraId="774AC106" w14:textId="77777777" w:rsidTr="00AF43CB">
        <w:tc>
          <w:tcPr>
            <w:tcW w:w="4765" w:type="dxa"/>
            <w:vAlign w:val="center"/>
          </w:tcPr>
          <w:p w14:paraId="162FE543" w14:textId="09DBF333" w:rsidR="00F85A20" w:rsidRPr="00F85A20" w:rsidRDefault="00F85A20" w:rsidP="00F85A20">
            <w:pPr>
              <w:jc w:val="center"/>
              <w:rPr>
                <w:rFonts w:ascii="Palatino Linotype" w:hAnsi="Palatino Linotype"/>
                <w:color w:val="000000"/>
              </w:rPr>
            </w:pPr>
            <w:r w:rsidRPr="00F85A20">
              <w:rPr>
                <w:rFonts w:ascii="Palatino Linotype" w:hAnsi="Palatino Linotype"/>
                <w:color w:val="000000"/>
              </w:rPr>
              <w:t xml:space="preserve">Exception to Subdivision Control Regulation (PC) </w:t>
            </w:r>
          </w:p>
        </w:tc>
        <w:tc>
          <w:tcPr>
            <w:tcW w:w="4590" w:type="dxa"/>
            <w:vAlign w:val="center"/>
          </w:tcPr>
          <w:p w14:paraId="467AFD0D" w14:textId="27E2548F" w:rsidR="00F85A20" w:rsidRPr="00F85A20" w:rsidRDefault="00F85A20" w:rsidP="00F85A20">
            <w:pPr>
              <w:jc w:val="center"/>
              <w:rPr>
                <w:rFonts w:ascii="Palatino Linotype" w:hAnsi="Palatino Linotype"/>
                <w:color w:val="000000"/>
              </w:rPr>
            </w:pPr>
            <w:r w:rsidRPr="00F85A20">
              <w:rPr>
                <w:rFonts w:ascii="Palatino Linotype" w:hAnsi="Palatino Linotype"/>
                <w:color w:val="000000"/>
              </w:rPr>
              <w:t>$440</w:t>
            </w:r>
            <w:r w:rsidR="00533C14">
              <w:rPr>
                <w:rFonts w:ascii="Palatino Linotype" w:hAnsi="Palatino Linotype"/>
                <w:color w:val="000000"/>
              </w:rPr>
              <w:t xml:space="preserve">.00 </w:t>
            </w:r>
            <w:r w:rsidRPr="00F85A20">
              <w:rPr>
                <w:rFonts w:ascii="Palatino Linotype" w:hAnsi="Palatino Linotype"/>
                <w:color w:val="000000"/>
              </w:rPr>
              <w:t>+ $220</w:t>
            </w:r>
            <w:r w:rsidR="00533C14">
              <w:rPr>
                <w:rFonts w:ascii="Palatino Linotype" w:hAnsi="Palatino Linotype"/>
                <w:color w:val="000000"/>
              </w:rPr>
              <w:t>.00</w:t>
            </w:r>
            <w:r w:rsidRPr="00F85A20">
              <w:rPr>
                <w:rFonts w:ascii="Palatino Linotype" w:hAnsi="Palatino Linotype"/>
                <w:color w:val="000000"/>
              </w:rPr>
              <w:t>/each additional</w:t>
            </w:r>
          </w:p>
        </w:tc>
      </w:tr>
      <w:tr w:rsidR="00F85A20" w:rsidRPr="00F85A20" w14:paraId="2DDD1E70" w14:textId="77777777" w:rsidTr="00AF43CB">
        <w:tc>
          <w:tcPr>
            <w:tcW w:w="4765" w:type="dxa"/>
            <w:vAlign w:val="center"/>
          </w:tcPr>
          <w:p w14:paraId="6B261834" w14:textId="16E56B15" w:rsidR="00F85A20" w:rsidRPr="00F85A20" w:rsidRDefault="00F85A20" w:rsidP="00F85A20">
            <w:pPr>
              <w:jc w:val="center"/>
              <w:rPr>
                <w:rFonts w:ascii="Palatino Linotype" w:hAnsi="Palatino Linotype"/>
                <w:color w:val="000000"/>
              </w:rPr>
            </w:pPr>
            <w:r w:rsidRPr="00F85A20">
              <w:rPr>
                <w:rFonts w:ascii="Palatino Linotype" w:hAnsi="Palatino Linotype"/>
                <w:color w:val="000000"/>
              </w:rPr>
              <w:t xml:space="preserve">Special Exception, Residential </w:t>
            </w:r>
          </w:p>
        </w:tc>
        <w:tc>
          <w:tcPr>
            <w:tcW w:w="4590" w:type="dxa"/>
            <w:vAlign w:val="center"/>
          </w:tcPr>
          <w:p w14:paraId="4DEE81F5" w14:textId="77777777" w:rsidR="00F85A20" w:rsidRDefault="00F85A20" w:rsidP="00F85A20">
            <w:pPr>
              <w:jc w:val="center"/>
              <w:rPr>
                <w:rFonts w:ascii="Palatino Linotype" w:hAnsi="Palatino Linotype"/>
                <w:color w:val="000000"/>
              </w:rPr>
            </w:pPr>
            <w:r w:rsidRPr="00F85A20">
              <w:rPr>
                <w:rFonts w:ascii="Palatino Linotype" w:hAnsi="Palatino Linotype"/>
                <w:color w:val="000000"/>
              </w:rPr>
              <w:t>$165</w:t>
            </w:r>
            <w:r w:rsidR="00533C14">
              <w:rPr>
                <w:rFonts w:ascii="Palatino Linotype" w:hAnsi="Palatino Linotype"/>
                <w:color w:val="000000"/>
              </w:rPr>
              <w:t>.00</w:t>
            </w:r>
          </w:p>
          <w:p w14:paraId="2F7B724F" w14:textId="4BE408F7" w:rsidR="00533C14" w:rsidRPr="00F85A20" w:rsidRDefault="00533C14" w:rsidP="00F85A20">
            <w:pPr>
              <w:jc w:val="center"/>
              <w:rPr>
                <w:rFonts w:ascii="Palatino Linotype" w:hAnsi="Palatino Linotype"/>
                <w:color w:val="000000"/>
              </w:rPr>
            </w:pPr>
          </w:p>
        </w:tc>
      </w:tr>
      <w:tr w:rsidR="00F85A20" w:rsidRPr="00F85A20" w14:paraId="64B97AC4" w14:textId="77777777" w:rsidTr="00AF43CB">
        <w:tc>
          <w:tcPr>
            <w:tcW w:w="4765" w:type="dxa"/>
            <w:vAlign w:val="center"/>
          </w:tcPr>
          <w:p w14:paraId="7B1C75F8" w14:textId="3AA7A2A5" w:rsidR="00F85A20" w:rsidRPr="00F85A20" w:rsidRDefault="00F85A20" w:rsidP="00F85A20">
            <w:pPr>
              <w:jc w:val="center"/>
              <w:rPr>
                <w:rFonts w:ascii="Palatino Linotype" w:hAnsi="Palatino Linotype"/>
                <w:color w:val="000000"/>
              </w:rPr>
            </w:pPr>
            <w:r w:rsidRPr="00F85A20">
              <w:rPr>
                <w:rFonts w:ascii="Palatino Linotype" w:hAnsi="Palatino Linotype"/>
                <w:color w:val="000000"/>
              </w:rPr>
              <w:t xml:space="preserve">Special Exception, Commercial /Institutional/Park/Home Occ. </w:t>
            </w:r>
          </w:p>
        </w:tc>
        <w:tc>
          <w:tcPr>
            <w:tcW w:w="4590" w:type="dxa"/>
            <w:vAlign w:val="center"/>
          </w:tcPr>
          <w:p w14:paraId="60E6DBE4" w14:textId="77777777" w:rsidR="00F85A20" w:rsidRDefault="00F85A20" w:rsidP="00F85A20">
            <w:pPr>
              <w:jc w:val="center"/>
              <w:rPr>
                <w:rFonts w:ascii="Palatino Linotype" w:hAnsi="Palatino Linotype"/>
                <w:color w:val="000000"/>
              </w:rPr>
            </w:pPr>
            <w:r w:rsidRPr="00F85A20">
              <w:rPr>
                <w:rFonts w:ascii="Palatino Linotype" w:hAnsi="Palatino Linotype"/>
                <w:color w:val="000000"/>
              </w:rPr>
              <w:t>$330</w:t>
            </w:r>
            <w:r w:rsidR="00533C14">
              <w:rPr>
                <w:rFonts w:ascii="Palatino Linotype" w:hAnsi="Palatino Linotype"/>
                <w:color w:val="000000"/>
              </w:rPr>
              <w:t>.00</w:t>
            </w:r>
          </w:p>
          <w:p w14:paraId="0DE6A7A1" w14:textId="7966EC33" w:rsidR="00533C14" w:rsidRPr="00F85A20" w:rsidRDefault="00533C14" w:rsidP="00F85A20">
            <w:pPr>
              <w:jc w:val="center"/>
              <w:rPr>
                <w:rFonts w:ascii="Palatino Linotype" w:hAnsi="Palatino Linotype"/>
                <w:color w:val="000000"/>
              </w:rPr>
            </w:pPr>
          </w:p>
        </w:tc>
      </w:tr>
      <w:tr w:rsidR="00F85A20" w:rsidRPr="00F85A20" w14:paraId="7A67FCF9" w14:textId="77777777" w:rsidTr="00AF43CB">
        <w:tc>
          <w:tcPr>
            <w:tcW w:w="4765" w:type="dxa"/>
            <w:vAlign w:val="center"/>
          </w:tcPr>
          <w:p w14:paraId="47E78C1F" w14:textId="77777777" w:rsidR="00F85A20" w:rsidRDefault="00F85A20" w:rsidP="00F85A20">
            <w:pPr>
              <w:jc w:val="center"/>
              <w:rPr>
                <w:rFonts w:ascii="Palatino Linotype" w:hAnsi="Palatino Linotype"/>
                <w:color w:val="000000"/>
              </w:rPr>
            </w:pPr>
            <w:r w:rsidRPr="00F85A20">
              <w:rPr>
                <w:rFonts w:ascii="Palatino Linotype" w:hAnsi="Palatino Linotype"/>
                <w:color w:val="000000"/>
              </w:rPr>
              <w:t xml:space="preserve">Special Exception, Industrial/Cellular Facility </w:t>
            </w:r>
          </w:p>
          <w:p w14:paraId="02D740EA" w14:textId="0260D818" w:rsidR="008C5F5C" w:rsidRPr="00F85A20" w:rsidRDefault="008C5F5C" w:rsidP="00F85A20">
            <w:pPr>
              <w:jc w:val="center"/>
              <w:rPr>
                <w:rFonts w:ascii="Palatino Linotype" w:hAnsi="Palatino Linotype"/>
                <w:color w:val="000000"/>
              </w:rPr>
            </w:pPr>
          </w:p>
        </w:tc>
        <w:tc>
          <w:tcPr>
            <w:tcW w:w="4590" w:type="dxa"/>
            <w:vAlign w:val="center"/>
          </w:tcPr>
          <w:p w14:paraId="16E215B8" w14:textId="1A95AF25" w:rsidR="00F85A20" w:rsidRPr="00F85A20" w:rsidRDefault="00F85A20" w:rsidP="00F85A20">
            <w:pPr>
              <w:jc w:val="center"/>
              <w:rPr>
                <w:rFonts w:ascii="Palatino Linotype" w:hAnsi="Palatino Linotype"/>
                <w:color w:val="000000"/>
              </w:rPr>
            </w:pPr>
            <w:r w:rsidRPr="00F85A20">
              <w:rPr>
                <w:rFonts w:ascii="Palatino Linotype" w:hAnsi="Palatino Linotype"/>
                <w:color w:val="000000"/>
              </w:rPr>
              <w:t>$440</w:t>
            </w:r>
            <w:r w:rsidR="00533C14">
              <w:rPr>
                <w:rFonts w:ascii="Palatino Linotype" w:hAnsi="Palatino Linotype"/>
                <w:color w:val="000000"/>
              </w:rPr>
              <w:t>.00</w:t>
            </w:r>
          </w:p>
        </w:tc>
      </w:tr>
      <w:tr w:rsidR="00F85A20" w:rsidRPr="00F85A20" w14:paraId="1BC0AF43" w14:textId="77777777" w:rsidTr="00AF43CB">
        <w:tc>
          <w:tcPr>
            <w:tcW w:w="4765" w:type="dxa"/>
            <w:vAlign w:val="center"/>
          </w:tcPr>
          <w:p w14:paraId="62DC669B" w14:textId="77777777" w:rsidR="00F85A20" w:rsidRDefault="00F85A20" w:rsidP="00F85A20">
            <w:pPr>
              <w:jc w:val="center"/>
              <w:rPr>
                <w:rFonts w:ascii="Palatino Linotype" w:hAnsi="Palatino Linotype"/>
                <w:color w:val="000000"/>
              </w:rPr>
            </w:pPr>
            <w:r w:rsidRPr="00F85A20">
              <w:rPr>
                <w:rFonts w:ascii="Palatino Linotype" w:hAnsi="Palatino Linotype"/>
                <w:color w:val="000000"/>
              </w:rPr>
              <w:t xml:space="preserve">Special Exception Extension </w:t>
            </w:r>
          </w:p>
          <w:p w14:paraId="41883ADD" w14:textId="4A106A71" w:rsidR="008C5F5C" w:rsidRPr="00F85A20" w:rsidRDefault="008C5F5C" w:rsidP="00F85A20">
            <w:pPr>
              <w:jc w:val="center"/>
              <w:rPr>
                <w:rFonts w:ascii="Palatino Linotype" w:hAnsi="Palatino Linotype"/>
                <w:color w:val="000000"/>
              </w:rPr>
            </w:pPr>
          </w:p>
        </w:tc>
        <w:tc>
          <w:tcPr>
            <w:tcW w:w="4590" w:type="dxa"/>
            <w:vAlign w:val="center"/>
          </w:tcPr>
          <w:p w14:paraId="2247136B" w14:textId="2927B26A" w:rsidR="00F85A20" w:rsidRPr="00F85A20" w:rsidRDefault="00F85A20" w:rsidP="00F85A20">
            <w:pPr>
              <w:jc w:val="center"/>
              <w:rPr>
                <w:rFonts w:ascii="Palatino Linotype" w:hAnsi="Palatino Linotype"/>
                <w:color w:val="000000"/>
              </w:rPr>
            </w:pPr>
            <w:r w:rsidRPr="00F85A20">
              <w:rPr>
                <w:rFonts w:ascii="Palatino Linotype" w:hAnsi="Palatino Linotype"/>
                <w:color w:val="000000"/>
              </w:rPr>
              <w:t>$220</w:t>
            </w:r>
            <w:r w:rsidR="00533C14">
              <w:rPr>
                <w:rFonts w:ascii="Palatino Linotype" w:hAnsi="Palatino Linotype"/>
                <w:color w:val="000000"/>
              </w:rPr>
              <w:t>.00</w:t>
            </w:r>
          </w:p>
        </w:tc>
      </w:tr>
      <w:tr w:rsidR="00F85A20" w:rsidRPr="00F85A20" w14:paraId="22AEC1AF" w14:textId="77777777" w:rsidTr="00AF43CB">
        <w:tc>
          <w:tcPr>
            <w:tcW w:w="4765" w:type="dxa"/>
            <w:vAlign w:val="center"/>
          </w:tcPr>
          <w:p w14:paraId="1DACF865" w14:textId="2549289F" w:rsidR="00F85A20" w:rsidRPr="00F85A20" w:rsidRDefault="00F85A20" w:rsidP="00F85A20">
            <w:pPr>
              <w:jc w:val="center"/>
              <w:rPr>
                <w:rFonts w:ascii="Palatino Linotype" w:hAnsi="Palatino Linotype"/>
                <w:color w:val="000000"/>
              </w:rPr>
            </w:pPr>
            <w:r w:rsidRPr="00F85A20">
              <w:rPr>
                <w:rFonts w:ascii="Palatino Linotype" w:hAnsi="Palatino Linotype"/>
                <w:color w:val="000000"/>
              </w:rPr>
              <w:t xml:space="preserve">Development Standard Variance Extension </w:t>
            </w:r>
          </w:p>
        </w:tc>
        <w:tc>
          <w:tcPr>
            <w:tcW w:w="4590" w:type="dxa"/>
            <w:vAlign w:val="center"/>
          </w:tcPr>
          <w:p w14:paraId="0FC20E64" w14:textId="4480215E" w:rsidR="00F85A20" w:rsidRPr="00F85A20" w:rsidRDefault="00F85A20" w:rsidP="00F85A20">
            <w:pPr>
              <w:jc w:val="center"/>
              <w:rPr>
                <w:rFonts w:ascii="Palatino Linotype" w:hAnsi="Palatino Linotype"/>
                <w:color w:val="000000"/>
              </w:rPr>
            </w:pPr>
            <w:r w:rsidRPr="00F85A20">
              <w:rPr>
                <w:rFonts w:ascii="Palatino Linotype" w:hAnsi="Palatino Linotype"/>
                <w:color w:val="000000"/>
              </w:rPr>
              <w:t>$165</w:t>
            </w:r>
            <w:r w:rsidR="00533C14">
              <w:rPr>
                <w:rFonts w:ascii="Palatino Linotype" w:hAnsi="Palatino Linotype"/>
                <w:color w:val="000000"/>
              </w:rPr>
              <w:t>.00</w:t>
            </w:r>
          </w:p>
        </w:tc>
      </w:tr>
      <w:tr w:rsidR="00F85A20" w:rsidRPr="00F85A20" w14:paraId="1699EDC8" w14:textId="77777777" w:rsidTr="00AF43CB">
        <w:tc>
          <w:tcPr>
            <w:tcW w:w="4765" w:type="dxa"/>
            <w:vAlign w:val="center"/>
          </w:tcPr>
          <w:p w14:paraId="047813DC" w14:textId="2A43D89D" w:rsidR="00F85A20" w:rsidRPr="00F85A20" w:rsidRDefault="00F85A20" w:rsidP="00F85A20">
            <w:pPr>
              <w:jc w:val="center"/>
              <w:rPr>
                <w:rFonts w:ascii="Palatino Linotype" w:hAnsi="Palatino Linotype"/>
                <w:color w:val="000000"/>
              </w:rPr>
            </w:pPr>
            <w:r w:rsidRPr="00F85A20">
              <w:rPr>
                <w:rFonts w:ascii="Palatino Linotype" w:hAnsi="Palatino Linotype"/>
                <w:color w:val="000000"/>
              </w:rPr>
              <w:t>Address Assignment</w:t>
            </w:r>
          </w:p>
        </w:tc>
        <w:tc>
          <w:tcPr>
            <w:tcW w:w="4590" w:type="dxa"/>
            <w:vAlign w:val="center"/>
          </w:tcPr>
          <w:p w14:paraId="29DD92EE" w14:textId="77777777" w:rsidR="00F85A20" w:rsidRDefault="00F85A20" w:rsidP="00F85A20">
            <w:pPr>
              <w:jc w:val="center"/>
              <w:rPr>
                <w:rFonts w:ascii="Palatino Linotype" w:hAnsi="Palatino Linotype"/>
                <w:color w:val="000000"/>
              </w:rPr>
            </w:pPr>
            <w:r w:rsidRPr="00F85A20">
              <w:rPr>
                <w:rFonts w:ascii="Palatino Linotype" w:hAnsi="Palatino Linotype"/>
                <w:color w:val="000000"/>
              </w:rPr>
              <w:t>$60</w:t>
            </w:r>
            <w:r w:rsidR="00533C14">
              <w:rPr>
                <w:rFonts w:ascii="Palatino Linotype" w:hAnsi="Palatino Linotype"/>
                <w:color w:val="000000"/>
              </w:rPr>
              <w:t>.00</w:t>
            </w:r>
            <w:r w:rsidRPr="00F85A20">
              <w:rPr>
                <w:rFonts w:ascii="Palatino Linotype" w:hAnsi="Palatino Linotype"/>
                <w:color w:val="000000"/>
              </w:rPr>
              <w:t xml:space="preserve"> per address</w:t>
            </w:r>
          </w:p>
          <w:p w14:paraId="0D9E8D28" w14:textId="3AE0E509" w:rsidR="00533C14" w:rsidRPr="00F85A20" w:rsidRDefault="00533C14" w:rsidP="00F85A20">
            <w:pPr>
              <w:jc w:val="center"/>
              <w:rPr>
                <w:rFonts w:ascii="Palatino Linotype" w:hAnsi="Palatino Linotype"/>
                <w:color w:val="000000"/>
              </w:rPr>
            </w:pPr>
          </w:p>
        </w:tc>
      </w:tr>
      <w:tr w:rsidR="00F85A20" w:rsidRPr="00F85A20" w14:paraId="605A10B9" w14:textId="77777777" w:rsidTr="00AF43CB">
        <w:tc>
          <w:tcPr>
            <w:tcW w:w="4765" w:type="dxa"/>
            <w:vAlign w:val="center"/>
          </w:tcPr>
          <w:p w14:paraId="0693A966" w14:textId="7A407733" w:rsidR="00F85A20" w:rsidRPr="00F85A20" w:rsidRDefault="00F85A20" w:rsidP="00F85A20">
            <w:pPr>
              <w:jc w:val="center"/>
              <w:rPr>
                <w:rFonts w:ascii="Palatino Linotype" w:hAnsi="Palatino Linotype"/>
                <w:color w:val="000000"/>
              </w:rPr>
            </w:pPr>
            <w:r w:rsidRPr="00F85A20">
              <w:rPr>
                <w:rFonts w:ascii="Palatino Linotype" w:hAnsi="Palatino Linotype"/>
                <w:color w:val="000000"/>
              </w:rPr>
              <w:t>Tech Review increased</w:t>
            </w:r>
          </w:p>
        </w:tc>
        <w:tc>
          <w:tcPr>
            <w:tcW w:w="4590" w:type="dxa"/>
            <w:vAlign w:val="center"/>
          </w:tcPr>
          <w:p w14:paraId="377B14DA" w14:textId="77777777" w:rsidR="00533C14" w:rsidRDefault="00F85A20" w:rsidP="00F85A20">
            <w:pPr>
              <w:jc w:val="center"/>
              <w:rPr>
                <w:rFonts w:ascii="Palatino Linotype" w:hAnsi="Palatino Linotype"/>
                <w:color w:val="000000"/>
              </w:rPr>
            </w:pPr>
            <w:r w:rsidRPr="00F85A20">
              <w:rPr>
                <w:rFonts w:ascii="Palatino Linotype" w:hAnsi="Palatino Linotype"/>
                <w:color w:val="000000"/>
              </w:rPr>
              <w:t>$1,000</w:t>
            </w:r>
            <w:r w:rsidR="00533C14">
              <w:rPr>
                <w:rFonts w:ascii="Palatino Linotype" w:hAnsi="Palatino Linotype"/>
                <w:color w:val="000000"/>
              </w:rPr>
              <w:t>.00</w:t>
            </w:r>
          </w:p>
          <w:p w14:paraId="69D66127" w14:textId="6246215F" w:rsidR="00F85A20" w:rsidRPr="00F85A20" w:rsidRDefault="00F85A20" w:rsidP="00F85A20">
            <w:pPr>
              <w:jc w:val="center"/>
              <w:rPr>
                <w:rFonts w:ascii="Palatino Linotype" w:hAnsi="Palatino Linotype"/>
                <w:color w:val="000000"/>
              </w:rPr>
            </w:pPr>
            <w:r w:rsidRPr="00F85A20">
              <w:rPr>
                <w:rFonts w:ascii="Palatino Linotype" w:hAnsi="Palatino Linotype"/>
                <w:color w:val="000000"/>
              </w:rPr>
              <w:t xml:space="preserve"> </w:t>
            </w:r>
          </w:p>
        </w:tc>
      </w:tr>
      <w:tr w:rsidR="00F85A20" w:rsidRPr="00F85A20" w14:paraId="4D413556" w14:textId="77777777" w:rsidTr="00AF43CB">
        <w:tc>
          <w:tcPr>
            <w:tcW w:w="4765" w:type="dxa"/>
            <w:vAlign w:val="center"/>
          </w:tcPr>
          <w:p w14:paraId="4387B7A5" w14:textId="59A7F89C" w:rsidR="00F85A20" w:rsidRPr="00F85A20" w:rsidRDefault="00F85A20" w:rsidP="00F85A20">
            <w:pPr>
              <w:jc w:val="center"/>
              <w:rPr>
                <w:rFonts w:ascii="Palatino Linotype" w:hAnsi="Palatino Linotype"/>
                <w:color w:val="000000"/>
              </w:rPr>
            </w:pPr>
            <w:r w:rsidRPr="00F85A20">
              <w:rPr>
                <w:rFonts w:ascii="Palatino Linotype" w:hAnsi="Palatino Linotype"/>
                <w:color w:val="000000"/>
              </w:rPr>
              <w:t xml:space="preserve">Comprehensive Plan Amendment </w:t>
            </w:r>
          </w:p>
        </w:tc>
        <w:tc>
          <w:tcPr>
            <w:tcW w:w="4590" w:type="dxa"/>
            <w:vAlign w:val="center"/>
          </w:tcPr>
          <w:p w14:paraId="45AC3187" w14:textId="77777777" w:rsidR="00F85A20" w:rsidRDefault="00F85A20" w:rsidP="00F85A20">
            <w:pPr>
              <w:jc w:val="center"/>
              <w:rPr>
                <w:rFonts w:ascii="Palatino Linotype" w:hAnsi="Palatino Linotype"/>
                <w:color w:val="000000"/>
              </w:rPr>
            </w:pPr>
            <w:r w:rsidRPr="00F85A20">
              <w:rPr>
                <w:rFonts w:ascii="Palatino Linotype" w:hAnsi="Palatino Linotype"/>
                <w:color w:val="000000"/>
              </w:rPr>
              <w:t>$770</w:t>
            </w:r>
            <w:r w:rsidR="00533C14">
              <w:rPr>
                <w:rFonts w:ascii="Palatino Linotype" w:hAnsi="Palatino Linotype"/>
                <w:color w:val="000000"/>
              </w:rPr>
              <w:t>.00</w:t>
            </w:r>
          </w:p>
          <w:p w14:paraId="489D1526" w14:textId="7FD73069" w:rsidR="00533C14" w:rsidRPr="00F85A20" w:rsidRDefault="00533C14" w:rsidP="00F85A20">
            <w:pPr>
              <w:jc w:val="center"/>
              <w:rPr>
                <w:rFonts w:ascii="Palatino Linotype" w:hAnsi="Palatino Linotype"/>
                <w:color w:val="000000"/>
              </w:rPr>
            </w:pPr>
          </w:p>
        </w:tc>
      </w:tr>
      <w:tr w:rsidR="00F85A20" w:rsidRPr="00F85A20" w14:paraId="0FAA1D06" w14:textId="77777777" w:rsidTr="00AF43CB">
        <w:tc>
          <w:tcPr>
            <w:tcW w:w="4765" w:type="dxa"/>
            <w:vAlign w:val="center"/>
          </w:tcPr>
          <w:p w14:paraId="4AF7C6E8" w14:textId="21D59CEE" w:rsidR="00F85A20" w:rsidRPr="00F85A20" w:rsidRDefault="008C5F5C" w:rsidP="00F85A20">
            <w:pPr>
              <w:jc w:val="center"/>
              <w:rPr>
                <w:rFonts w:ascii="Palatino Linotype" w:hAnsi="Palatino Linotype"/>
                <w:color w:val="000000"/>
              </w:rPr>
            </w:pPr>
            <w:r>
              <w:rPr>
                <w:rFonts w:ascii="Palatino Linotype" w:hAnsi="Palatino Linotype"/>
                <w:color w:val="000000"/>
              </w:rPr>
              <w:t xml:space="preserve">Non-PUD </w:t>
            </w:r>
            <w:r w:rsidR="00F85A20" w:rsidRPr="00F85A20">
              <w:rPr>
                <w:rFonts w:ascii="Palatino Linotype" w:hAnsi="Palatino Linotype"/>
                <w:color w:val="000000"/>
              </w:rPr>
              <w:t xml:space="preserve">Zoning Ordinance Amendment </w:t>
            </w:r>
          </w:p>
        </w:tc>
        <w:tc>
          <w:tcPr>
            <w:tcW w:w="4590" w:type="dxa"/>
            <w:vAlign w:val="center"/>
          </w:tcPr>
          <w:p w14:paraId="00838AEF" w14:textId="77777777" w:rsidR="00F85A20" w:rsidRDefault="00F85A20" w:rsidP="00F85A20">
            <w:pPr>
              <w:jc w:val="center"/>
              <w:rPr>
                <w:rFonts w:ascii="Palatino Linotype" w:hAnsi="Palatino Linotype"/>
                <w:color w:val="000000"/>
              </w:rPr>
            </w:pPr>
            <w:r w:rsidRPr="00F85A20">
              <w:rPr>
                <w:rFonts w:ascii="Palatino Linotype" w:hAnsi="Palatino Linotype"/>
                <w:color w:val="000000"/>
              </w:rPr>
              <w:t>$550</w:t>
            </w:r>
            <w:r w:rsidR="00533C14">
              <w:rPr>
                <w:rFonts w:ascii="Palatino Linotype" w:hAnsi="Palatino Linotype"/>
                <w:color w:val="000000"/>
              </w:rPr>
              <w:t>.00</w:t>
            </w:r>
          </w:p>
          <w:p w14:paraId="1E968647" w14:textId="23E48E3A" w:rsidR="00533C14" w:rsidRPr="00F85A20" w:rsidRDefault="00533C14" w:rsidP="00F85A20">
            <w:pPr>
              <w:jc w:val="center"/>
              <w:rPr>
                <w:rFonts w:ascii="Palatino Linotype" w:hAnsi="Palatino Linotype"/>
                <w:color w:val="000000"/>
              </w:rPr>
            </w:pPr>
          </w:p>
        </w:tc>
      </w:tr>
      <w:tr w:rsidR="00F85A20" w:rsidRPr="00F85A20" w14:paraId="3FB857F8" w14:textId="77777777" w:rsidTr="00AF43CB">
        <w:tc>
          <w:tcPr>
            <w:tcW w:w="4765" w:type="dxa"/>
            <w:vAlign w:val="center"/>
          </w:tcPr>
          <w:p w14:paraId="7A2B3B18" w14:textId="1E1391F9" w:rsidR="00F85A20" w:rsidRPr="00F85A20" w:rsidRDefault="00F85A20" w:rsidP="00F85A20">
            <w:pPr>
              <w:jc w:val="center"/>
              <w:rPr>
                <w:rFonts w:ascii="Palatino Linotype" w:hAnsi="Palatino Linotype"/>
                <w:color w:val="000000"/>
              </w:rPr>
            </w:pPr>
            <w:r w:rsidRPr="00F85A20">
              <w:rPr>
                <w:rFonts w:ascii="Palatino Linotype" w:hAnsi="Palatino Linotype"/>
                <w:color w:val="000000"/>
              </w:rPr>
              <w:t xml:space="preserve">Subdivision Control Ordinance Amendment </w:t>
            </w:r>
          </w:p>
        </w:tc>
        <w:tc>
          <w:tcPr>
            <w:tcW w:w="4590" w:type="dxa"/>
            <w:vAlign w:val="center"/>
          </w:tcPr>
          <w:p w14:paraId="365606D1" w14:textId="77777777" w:rsidR="00F85A20" w:rsidRDefault="00F85A20" w:rsidP="00F85A20">
            <w:pPr>
              <w:jc w:val="center"/>
              <w:rPr>
                <w:rFonts w:ascii="Palatino Linotype" w:hAnsi="Palatino Linotype"/>
                <w:color w:val="000000"/>
              </w:rPr>
            </w:pPr>
            <w:r w:rsidRPr="00F85A20">
              <w:rPr>
                <w:rFonts w:ascii="Palatino Linotype" w:hAnsi="Palatino Linotype"/>
                <w:color w:val="000000"/>
              </w:rPr>
              <w:t>$550</w:t>
            </w:r>
            <w:r w:rsidR="00533C14">
              <w:rPr>
                <w:rFonts w:ascii="Palatino Linotype" w:hAnsi="Palatino Linotype"/>
                <w:color w:val="000000"/>
              </w:rPr>
              <w:t>.00</w:t>
            </w:r>
          </w:p>
          <w:p w14:paraId="6786F6D6" w14:textId="3B4EE6B0" w:rsidR="00533C14" w:rsidRPr="00F85A20" w:rsidRDefault="00533C14" w:rsidP="00F85A20">
            <w:pPr>
              <w:jc w:val="center"/>
              <w:rPr>
                <w:rFonts w:ascii="Palatino Linotype" w:hAnsi="Palatino Linotype"/>
                <w:color w:val="000000"/>
              </w:rPr>
            </w:pPr>
          </w:p>
        </w:tc>
      </w:tr>
    </w:tbl>
    <w:p w14:paraId="4E822CC6" w14:textId="77777777" w:rsidR="00F85A20" w:rsidRDefault="00F85A20" w:rsidP="00FF6FEC">
      <w:pPr>
        <w:rPr>
          <w:rFonts w:ascii="Palatino Linotype" w:hAnsi="Palatino Linotype"/>
        </w:rPr>
      </w:pPr>
    </w:p>
    <w:tbl>
      <w:tblPr>
        <w:tblStyle w:val="TableGrid"/>
        <w:tblW w:w="9355" w:type="dxa"/>
        <w:tblLook w:val="04A0" w:firstRow="1" w:lastRow="0" w:firstColumn="1" w:lastColumn="0" w:noHBand="0" w:noVBand="1"/>
      </w:tblPr>
      <w:tblGrid>
        <w:gridCol w:w="4765"/>
        <w:gridCol w:w="4590"/>
      </w:tblGrid>
      <w:tr w:rsidR="003F35CF" w14:paraId="2DC84A04" w14:textId="77777777" w:rsidTr="003F35CF">
        <w:trPr>
          <w:trHeight w:val="560"/>
        </w:trPr>
        <w:tc>
          <w:tcPr>
            <w:tcW w:w="4765" w:type="dxa"/>
            <w:hideMark/>
          </w:tcPr>
          <w:p w14:paraId="50E489AD" w14:textId="77777777" w:rsidR="003F35CF" w:rsidRPr="00A46B59" w:rsidRDefault="003F35CF">
            <w:pPr>
              <w:jc w:val="center"/>
              <w:rPr>
                <w:rFonts w:ascii="Palatino Linotype" w:hAnsi="Palatino Linotype" w:cs="Calibri"/>
                <w:b/>
                <w:bCs/>
                <w:szCs w:val="22"/>
              </w:rPr>
            </w:pPr>
            <w:r w:rsidRPr="00A46B59">
              <w:rPr>
                <w:rFonts w:ascii="Palatino Linotype" w:hAnsi="Palatino Linotype" w:cs="Calibri"/>
                <w:b/>
                <w:bCs/>
              </w:rPr>
              <w:t>Right of Way Permit/Petition Fees</w:t>
            </w:r>
          </w:p>
        </w:tc>
        <w:tc>
          <w:tcPr>
            <w:tcW w:w="4590" w:type="dxa"/>
            <w:noWrap/>
            <w:hideMark/>
          </w:tcPr>
          <w:p w14:paraId="6A828F81" w14:textId="77777777" w:rsidR="003F35CF" w:rsidRPr="00A46B59" w:rsidRDefault="003F35CF">
            <w:pPr>
              <w:jc w:val="center"/>
              <w:rPr>
                <w:rFonts w:ascii="Palatino Linotype" w:hAnsi="Palatino Linotype" w:cs="Calibri"/>
                <w:b/>
                <w:bCs/>
              </w:rPr>
            </w:pPr>
            <w:r w:rsidRPr="00A46B59">
              <w:rPr>
                <w:rFonts w:ascii="Palatino Linotype" w:hAnsi="Palatino Linotype" w:cs="Calibri"/>
                <w:b/>
                <w:bCs/>
              </w:rPr>
              <w:t>Amount</w:t>
            </w:r>
          </w:p>
        </w:tc>
      </w:tr>
      <w:tr w:rsidR="003F35CF" w14:paraId="3B271148" w14:textId="77777777" w:rsidTr="003F35CF">
        <w:trPr>
          <w:trHeight w:val="560"/>
        </w:trPr>
        <w:tc>
          <w:tcPr>
            <w:tcW w:w="4765" w:type="dxa"/>
            <w:hideMark/>
          </w:tcPr>
          <w:p w14:paraId="77CC427B" w14:textId="77777777" w:rsidR="003F35CF" w:rsidRPr="00A46B59" w:rsidRDefault="003F35CF">
            <w:pPr>
              <w:jc w:val="center"/>
              <w:rPr>
                <w:rFonts w:ascii="Palatino Linotype" w:hAnsi="Palatino Linotype" w:cs="Calibri"/>
              </w:rPr>
            </w:pPr>
            <w:r w:rsidRPr="00A46B59">
              <w:rPr>
                <w:rFonts w:ascii="Palatino Linotype" w:hAnsi="Palatino Linotype" w:cs="Calibri"/>
              </w:rPr>
              <w:t>Right of Way Miscellaneous (when not covered below)</w:t>
            </w:r>
          </w:p>
        </w:tc>
        <w:tc>
          <w:tcPr>
            <w:tcW w:w="4590" w:type="dxa"/>
            <w:noWrap/>
            <w:hideMark/>
          </w:tcPr>
          <w:p w14:paraId="721F7060" w14:textId="77777777" w:rsidR="003F35CF" w:rsidRPr="00A46B59" w:rsidRDefault="003F35CF">
            <w:pPr>
              <w:jc w:val="center"/>
              <w:rPr>
                <w:rFonts w:ascii="Palatino Linotype" w:hAnsi="Palatino Linotype" w:cs="Calibri"/>
              </w:rPr>
            </w:pPr>
            <w:r w:rsidRPr="00A46B59">
              <w:rPr>
                <w:rFonts w:ascii="Palatino Linotype" w:hAnsi="Palatino Linotype" w:cs="Calibri"/>
              </w:rPr>
              <w:t xml:space="preserve">$50 </w:t>
            </w:r>
          </w:p>
        </w:tc>
      </w:tr>
      <w:tr w:rsidR="003F35CF" w14:paraId="4D732004" w14:textId="77777777" w:rsidTr="003F35CF">
        <w:trPr>
          <w:trHeight w:val="560"/>
        </w:trPr>
        <w:tc>
          <w:tcPr>
            <w:tcW w:w="4765" w:type="dxa"/>
            <w:hideMark/>
          </w:tcPr>
          <w:p w14:paraId="64CEBB1D" w14:textId="682C1ABC" w:rsidR="003F35CF" w:rsidRPr="00A46B59" w:rsidRDefault="003F35CF">
            <w:pPr>
              <w:jc w:val="center"/>
              <w:rPr>
                <w:rFonts w:ascii="Palatino Linotype" w:hAnsi="Palatino Linotype" w:cs="Calibri"/>
              </w:rPr>
            </w:pPr>
            <w:r w:rsidRPr="00A46B59">
              <w:rPr>
                <w:rFonts w:ascii="Palatino Linotype" w:hAnsi="Palatino Linotype" w:cs="Calibri"/>
              </w:rPr>
              <w:t>Right of Way New Home</w:t>
            </w:r>
            <w:r>
              <w:rPr>
                <w:rFonts w:ascii="Palatino Linotype" w:hAnsi="Palatino Linotype" w:cs="Calibri"/>
              </w:rPr>
              <w:t xml:space="preserve"> (includes sidewalk, driveway, excavation)</w:t>
            </w:r>
          </w:p>
        </w:tc>
        <w:tc>
          <w:tcPr>
            <w:tcW w:w="4590" w:type="dxa"/>
            <w:noWrap/>
            <w:hideMark/>
          </w:tcPr>
          <w:p w14:paraId="69ED3E12" w14:textId="77777777" w:rsidR="003F35CF" w:rsidRPr="00A46B59" w:rsidRDefault="003F35CF">
            <w:pPr>
              <w:jc w:val="center"/>
              <w:rPr>
                <w:rFonts w:ascii="Palatino Linotype" w:hAnsi="Palatino Linotype" w:cs="Calibri"/>
              </w:rPr>
            </w:pPr>
            <w:r w:rsidRPr="00A46B59">
              <w:rPr>
                <w:rFonts w:ascii="Palatino Linotype" w:hAnsi="Palatino Linotype" w:cs="Calibri"/>
              </w:rPr>
              <w:t xml:space="preserve">$175 </w:t>
            </w:r>
          </w:p>
        </w:tc>
      </w:tr>
      <w:tr w:rsidR="003F35CF" w14:paraId="49FC6466" w14:textId="77777777" w:rsidTr="003F35CF">
        <w:trPr>
          <w:trHeight w:val="560"/>
        </w:trPr>
        <w:tc>
          <w:tcPr>
            <w:tcW w:w="4765" w:type="dxa"/>
            <w:hideMark/>
          </w:tcPr>
          <w:p w14:paraId="54A00D5F" w14:textId="4B349D6E" w:rsidR="003F35CF" w:rsidRPr="00A46B59" w:rsidRDefault="003F35CF">
            <w:pPr>
              <w:jc w:val="center"/>
              <w:rPr>
                <w:rFonts w:ascii="Palatino Linotype" w:hAnsi="Palatino Linotype" w:cs="Calibri"/>
              </w:rPr>
            </w:pPr>
            <w:r w:rsidRPr="00A46B59">
              <w:rPr>
                <w:rFonts w:ascii="Palatino Linotype" w:hAnsi="Palatino Linotype" w:cs="Calibri"/>
              </w:rPr>
              <w:t>Right of Way Commercial Sidewalk</w:t>
            </w:r>
          </w:p>
        </w:tc>
        <w:tc>
          <w:tcPr>
            <w:tcW w:w="4590" w:type="dxa"/>
            <w:noWrap/>
            <w:hideMark/>
          </w:tcPr>
          <w:p w14:paraId="1B2DE023" w14:textId="568731B2" w:rsidR="003F35CF" w:rsidRPr="00A46B59" w:rsidRDefault="003F35CF">
            <w:pPr>
              <w:jc w:val="center"/>
              <w:rPr>
                <w:rFonts w:ascii="Palatino Linotype" w:hAnsi="Palatino Linotype" w:cs="Calibri"/>
              </w:rPr>
            </w:pPr>
            <w:r w:rsidRPr="00A46B59">
              <w:rPr>
                <w:rFonts w:ascii="Palatino Linotype" w:hAnsi="Palatino Linotype" w:cs="Calibri"/>
              </w:rPr>
              <w:t xml:space="preserve">$50 </w:t>
            </w:r>
          </w:p>
        </w:tc>
      </w:tr>
      <w:tr w:rsidR="003F35CF" w14:paraId="14243FD5" w14:textId="77777777" w:rsidTr="003F35CF">
        <w:trPr>
          <w:trHeight w:val="560"/>
        </w:trPr>
        <w:tc>
          <w:tcPr>
            <w:tcW w:w="4765" w:type="dxa"/>
            <w:hideMark/>
          </w:tcPr>
          <w:p w14:paraId="72A4740B" w14:textId="264A7B2C" w:rsidR="003F35CF" w:rsidRPr="00A46B59" w:rsidRDefault="003F35CF">
            <w:pPr>
              <w:jc w:val="center"/>
              <w:rPr>
                <w:rFonts w:ascii="Palatino Linotype" w:hAnsi="Palatino Linotype" w:cs="Calibri"/>
              </w:rPr>
            </w:pPr>
            <w:r w:rsidRPr="00A46B59">
              <w:rPr>
                <w:rFonts w:ascii="Palatino Linotype" w:hAnsi="Palatino Linotype" w:cs="Calibri"/>
              </w:rPr>
              <w:t>Residential Sidewalk</w:t>
            </w:r>
          </w:p>
        </w:tc>
        <w:tc>
          <w:tcPr>
            <w:tcW w:w="4590" w:type="dxa"/>
            <w:noWrap/>
            <w:hideMark/>
          </w:tcPr>
          <w:p w14:paraId="2A04C5C7" w14:textId="24C521EA" w:rsidR="003F35CF" w:rsidRPr="00A46B59" w:rsidRDefault="003F35CF">
            <w:pPr>
              <w:jc w:val="center"/>
              <w:rPr>
                <w:rFonts w:ascii="Palatino Linotype" w:hAnsi="Palatino Linotype" w:cs="Calibri"/>
              </w:rPr>
            </w:pPr>
            <w:r w:rsidRPr="00A46B59">
              <w:rPr>
                <w:rFonts w:ascii="Palatino Linotype" w:hAnsi="Palatino Linotype" w:cs="Calibri"/>
              </w:rPr>
              <w:t xml:space="preserve">$50 </w:t>
            </w:r>
          </w:p>
        </w:tc>
      </w:tr>
      <w:tr w:rsidR="003F35CF" w14:paraId="7C66448F" w14:textId="77777777" w:rsidTr="003F35CF">
        <w:trPr>
          <w:trHeight w:val="560"/>
        </w:trPr>
        <w:tc>
          <w:tcPr>
            <w:tcW w:w="4765" w:type="dxa"/>
            <w:hideMark/>
          </w:tcPr>
          <w:p w14:paraId="4DB18E5E" w14:textId="1D251C26" w:rsidR="003F35CF" w:rsidRPr="00A46B59" w:rsidRDefault="003F35CF">
            <w:pPr>
              <w:jc w:val="center"/>
              <w:rPr>
                <w:rFonts w:ascii="Palatino Linotype" w:hAnsi="Palatino Linotype" w:cs="Calibri"/>
              </w:rPr>
            </w:pPr>
            <w:r w:rsidRPr="00A46B59">
              <w:rPr>
                <w:rFonts w:ascii="Palatino Linotype" w:hAnsi="Palatino Linotype" w:cs="Calibri"/>
              </w:rPr>
              <w:lastRenderedPageBreak/>
              <w:t>Minor Commercial Driveway (&lt; or = to 24' width at throat)</w:t>
            </w:r>
          </w:p>
        </w:tc>
        <w:tc>
          <w:tcPr>
            <w:tcW w:w="4590" w:type="dxa"/>
            <w:noWrap/>
            <w:hideMark/>
          </w:tcPr>
          <w:p w14:paraId="2FAF8AA2" w14:textId="583FC111" w:rsidR="003F35CF" w:rsidRPr="00A46B59" w:rsidRDefault="003F35CF">
            <w:pPr>
              <w:jc w:val="center"/>
              <w:rPr>
                <w:rFonts w:ascii="Palatino Linotype" w:hAnsi="Palatino Linotype" w:cs="Calibri"/>
              </w:rPr>
            </w:pPr>
            <w:r w:rsidRPr="00A46B59">
              <w:rPr>
                <w:rFonts w:ascii="Palatino Linotype" w:hAnsi="Palatino Linotype" w:cs="Calibri"/>
              </w:rPr>
              <w:t xml:space="preserve">$50 </w:t>
            </w:r>
          </w:p>
        </w:tc>
      </w:tr>
      <w:tr w:rsidR="003F35CF" w14:paraId="3EA08613" w14:textId="77777777" w:rsidTr="003F35CF">
        <w:trPr>
          <w:trHeight w:val="560"/>
        </w:trPr>
        <w:tc>
          <w:tcPr>
            <w:tcW w:w="4765" w:type="dxa"/>
            <w:hideMark/>
          </w:tcPr>
          <w:p w14:paraId="7A612EBC" w14:textId="16741E2D" w:rsidR="003F35CF" w:rsidRPr="00A46B59" w:rsidRDefault="003F35CF">
            <w:pPr>
              <w:jc w:val="center"/>
              <w:rPr>
                <w:rFonts w:ascii="Palatino Linotype" w:hAnsi="Palatino Linotype" w:cs="Calibri"/>
              </w:rPr>
            </w:pPr>
            <w:r w:rsidRPr="00A46B59">
              <w:rPr>
                <w:rFonts w:ascii="Palatino Linotype" w:hAnsi="Palatino Linotype" w:cs="Calibri"/>
              </w:rPr>
              <w:t xml:space="preserve">Major Commercial Driveway (&gt; 24’ width at throat) </w:t>
            </w:r>
          </w:p>
        </w:tc>
        <w:tc>
          <w:tcPr>
            <w:tcW w:w="4590" w:type="dxa"/>
            <w:noWrap/>
            <w:hideMark/>
          </w:tcPr>
          <w:p w14:paraId="7D4AEE2F" w14:textId="120C030D" w:rsidR="003F35CF" w:rsidRPr="00A46B59" w:rsidRDefault="003F35CF">
            <w:pPr>
              <w:jc w:val="center"/>
              <w:rPr>
                <w:rFonts w:ascii="Palatino Linotype" w:hAnsi="Palatino Linotype" w:cs="Calibri"/>
              </w:rPr>
            </w:pPr>
            <w:r w:rsidRPr="00A46B59">
              <w:rPr>
                <w:rFonts w:ascii="Palatino Linotype" w:hAnsi="Palatino Linotype" w:cs="Calibri"/>
              </w:rPr>
              <w:t xml:space="preserve">$150 </w:t>
            </w:r>
          </w:p>
        </w:tc>
      </w:tr>
      <w:tr w:rsidR="003F35CF" w14:paraId="172EB0DB" w14:textId="77777777" w:rsidTr="003F35CF">
        <w:trPr>
          <w:trHeight w:val="560"/>
        </w:trPr>
        <w:tc>
          <w:tcPr>
            <w:tcW w:w="4765" w:type="dxa"/>
            <w:hideMark/>
          </w:tcPr>
          <w:p w14:paraId="2F444A44" w14:textId="635C9770" w:rsidR="003F35CF" w:rsidRPr="00A46B59" w:rsidRDefault="003F35CF">
            <w:pPr>
              <w:jc w:val="center"/>
              <w:rPr>
                <w:rFonts w:ascii="Palatino Linotype" w:hAnsi="Palatino Linotype" w:cs="Calibri"/>
              </w:rPr>
            </w:pPr>
            <w:r w:rsidRPr="00A46B59">
              <w:rPr>
                <w:rFonts w:ascii="Palatino Linotype" w:hAnsi="Palatino Linotype" w:cs="Calibri"/>
              </w:rPr>
              <w:t xml:space="preserve">Major Commercial Driveway w/ passing blister and/or turn lanes </w:t>
            </w:r>
          </w:p>
        </w:tc>
        <w:tc>
          <w:tcPr>
            <w:tcW w:w="4590" w:type="dxa"/>
            <w:noWrap/>
            <w:hideMark/>
          </w:tcPr>
          <w:p w14:paraId="69E1D17E" w14:textId="66435180" w:rsidR="003F35CF" w:rsidRPr="00A46B59" w:rsidRDefault="003F35CF">
            <w:pPr>
              <w:jc w:val="center"/>
              <w:rPr>
                <w:rFonts w:ascii="Palatino Linotype" w:hAnsi="Palatino Linotype" w:cs="Calibri"/>
              </w:rPr>
            </w:pPr>
            <w:r w:rsidRPr="00A46B59">
              <w:rPr>
                <w:rFonts w:ascii="Palatino Linotype" w:hAnsi="Palatino Linotype" w:cs="Calibri"/>
              </w:rPr>
              <w:t xml:space="preserve">$200 </w:t>
            </w:r>
          </w:p>
        </w:tc>
      </w:tr>
      <w:tr w:rsidR="003F35CF" w14:paraId="7E02A50B" w14:textId="77777777" w:rsidTr="003F35CF">
        <w:trPr>
          <w:trHeight w:val="560"/>
        </w:trPr>
        <w:tc>
          <w:tcPr>
            <w:tcW w:w="4765" w:type="dxa"/>
            <w:hideMark/>
          </w:tcPr>
          <w:p w14:paraId="7543927A" w14:textId="28D59FC1" w:rsidR="003F35CF" w:rsidRPr="00A46B59" w:rsidRDefault="003F35CF">
            <w:pPr>
              <w:jc w:val="center"/>
              <w:rPr>
                <w:rFonts w:ascii="Palatino Linotype" w:hAnsi="Palatino Linotype" w:cs="Calibri"/>
              </w:rPr>
            </w:pPr>
            <w:r w:rsidRPr="00A46B59">
              <w:rPr>
                <w:rFonts w:ascii="Palatino Linotype" w:hAnsi="Palatino Linotype" w:cs="Calibri"/>
              </w:rPr>
              <w:t xml:space="preserve">Open street cuts </w:t>
            </w:r>
          </w:p>
        </w:tc>
        <w:tc>
          <w:tcPr>
            <w:tcW w:w="4590" w:type="dxa"/>
            <w:noWrap/>
            <w:hideMark/>
          </w:tcPr>
          <w:p w14:paraId="3C57591E" w14:textId="12151D32" w:rsidR="003F35CF" w:rsidRPr="00A46B59" w:rsidRDefault="003F35CF">
            <w:pPr>
              <w:jc w:val="center"/>
              <w:rPr>
                <w:rFonts w:ascii="Palatino Linotype" w:hAnsi="Palatino Linotype" w:cs="Calibri"/>
              </w:rPr>
            </w:pPr>
            <w:r w:rsidRPr="00A46B59">
              <w:rPr>
                <w:rFonts w:ascii="Palatino Linotype" w:hAnsi="Palatino Linotype" w:cs="Calibri"/>
              </w:rPr>
              <w:t>$150 per cut</w:t>
            </w:r>
          </w:p>
        </w:tc>
      </w:tr>
      <w:tr w:rsidR="003F35CF" w14:paraId="742EB082" w14:textId="77777777" w:rsidTr="003F35CF">
        <w:trPr>
          <w:trHeight w:val="560"/>
        </w:trPr>
        <w:tc>
          <w:tcPr>
            <w:tcW w:w="4765" w:type="dxa"/>
            <w:hideMark/>
          </w:tcPr>
          <w:p w14:paraId="46828C55" w14:textId="362D32AB" w:rsidR="003F35CF" w:rsidRPr="00A46B59" w:rsidRDefault="003F35CF">
            <w:pPr>
              <w:jc w:val="center"/>
              <w:rPr>
                <w:rFonts w:ascii="Palatino Linotype" w:hAnsi="Palatino Linotype" w:cs="Calibri"/>
              </w:rPr>
            </w:pPr>
            <w:r w:rsidRPr="00A46B59">
              <w:rPr>
                <w:rFonts w:ascii="Palatino Linotype" w:hAnsi="Palatino Linotype" w:cs="Calibri"/>
              </w:rPr>
              <w:t>Obstruction in ROW (trash receptacle, construction trailer, etc.)</w:t>
            </w:r>
          </w:p>
        </w:tc>
        <w:tc>
          <w:tcPr>
            <w:tcW w:w="4590" w:type="dxa"/>
            <w:noWrap/>
            <w:hideMark/>
          </w:tcPr>
          <w:p w14:paraId="194E841B" w14:textId="0EF9C68F" w:rsidR="003F35CF" w:rsidRPr="00A46B59" w:rsidRDefault="003F35CF">
            <w:pPr>
              <w:jc w:val="center"/>
              <w:rPr>
                <w:rFonts w:ascii="Palatino Linotype" w:hAnsi="Palatino Linotype" w:cs="Calibri"/>
              </w:rPr>
            </w:pPr>
            <w:r w:rsidRPr="00A46B59">
              <w:rPr>
                <w:rFonts w:ascii="Palatino Linotype" w:hAnsi="Palatino Linotype" w:cs="Calibri"/>
              </w:rPr>
              <w:t>$50/week</w:t>
            </w:r>
          </w:p>
        </w:tc>
      </w:tr>
      <w:tr w:rsidR="003F35CF" w14:paraId="4E4E0C65" w14:textId="77777777" w:rsidTr="003F35CF">
        <w:trPr>
          <w:trHeight w:val="560"/>
        </w:trPr>
        <w:tc>
          <w:tcPr>
            <w:tcW w:w="4765" w:type="dxa"/>
            <w:hideMark/>
          </w:tcPr>
          <w:p w14:paraId="3E366DFA" w14:textId="6B0416A5" w:rsidR="003F35CF" w:rsidRPr="00A46B59" w:rsidRDefault="003F35CF">
            <w:pPr>
              <w:jc w:val="center"/>
              <w:rPr>
                <w:rFonts w:ascii="Palatino Linotype" w:hAnsi="Palatino Linotype" w:cs="Calibri"/>
              </w:rPr>
            </w:pPr>
            <w:r w:rsidRPr="00A46B59">
              <w:rPr>
                <w:rFonts w:ascii="Palatino Linotype" w:hAnsi="Palatino Linotype" w:cs="Calibri"/>
              </w:rPr>
              <w:t>Underground Trenching, Boring, or Excavation</w:t>
            </w:r>
          </w:p>
        </w:tc>
        <w:tc>
          <w:tcPr>
            <w:tcW w:w="4590" w:type="dxa"/>
            <w:noWrap/>
            <w:hideMark/>
          </w:tcPr>
          <w:p w14:paraId="4925E84F" w14:textId="42D29FBF" w:rsidR="003F35CF" w:rsidRPr="00A46B59" w:rsidRDefault="003F35CF">
            <w:pPr>
              <w:jc w:val="center"/>
              <w:rPr>
                <w:rFonts w:ascii="Palatino Linotype" w:hAnsi="Palatino Linotype" w:cs="Calibri"/>
              </w:rPr>
            </w:pPr>
            <w:r w:rsidRPr="00A46B59">
              <w:rPr>
                <w:rFonts w:ascii="Palatino Linotype" w:hAnsi="Palatino Linotype" w:cs="Calibri"/>
              </w:rPr>
              <w:t>$100 per action</w:t>
            </w:r>
            <w:ins w:id="6" w:author="Ryan Crum" w:date="2025-03-06T12:44:00Z" w16du:dateUtc="2025-03-06T17:44:00Z">
              <w:r w:rsidR="00DF4EB8">
                <w:rPr>
                  <w:rFonts w:ascii="Palatino Linotype" w:hAnsi="Palatino Linotype" w:cs="Calibri"/>
                </w:rPr>
                <w:t>, plus $0.20 per lineal foot</w:t>
              </w:r>
            </w:ins>
          </w:p>
        </w:tc>
      </w:tr>
      <w:tr w:rsidR="003F35CF" w14:paraId="039BEC08" w14:textId="77777777" w:rsidTr="003F35CF">
        <w:trPr>
          <w:trHeight w:val="560"/>
        </w:trPr>
        <w:tc>
          <w:tcPr>
            <w:tcW w:w="4765" w:type="dxa"/>
            <w:hideMark/>
          </w:tcPr>
          <w:p w14:paraId="233E5589" w14:textId="10510430" w:rsidR="003F35CF" w:rsidRPr="00A46B59" w:rsidRDefault="003F35CF">
            <w:pPr>
              <w:jc w:val="center"/>
              <w:rPr>
                <w:rFonts w:ascii="Palatino Linotype" w:hAnsi="Palatino Linotype" w:cs="Calibri"/>
              </w:rPr>
            </w:pPr>
            <w:r w:rsidRPr="00A46B59">
              <w:rPr>
                <w:rFonts w:ascii="Palatino Linotype" w:hAnsi="Palatino Linotype" w:cs="Calibri"/>
              </w:rPr>
              <w:t xml:space="preserve">Pole lines </w:t>
            </w:r>
          </w:p>
        </w:tc>
        <w:tc>
          <w:tcPr>
            <w:tcW w:w="4590" w:type="dxa"/>
            <w:noWrap/>
            <w:hideMark/>
          </w:tcPr>
          <w:p w14:paraId="29643041" w14:textId="040AD591" w:rsidR="003F35CF" w:rsidRPr="00A46B59" w:rsidRDefault="003F35CF">
            <w:pPr>
              <w:jc w:val="center"/>
              <w:rPr>
                <w:rFonts w:ascii="Palatino Linotype" w:hAnsi="Palatino Linotype" w:cs="Calibri"/>
              </w:rPr>
            </w:pPr>
            <w:r w:rsidRPr="00A46B59">
              <w:rPr>
                <w:rFonts w:ascii="Palatino Linotype" w:hAnsi="Palatino Linotype" w:cs="Calibri"/>
              </w:rPr>
              <w:t>$40/pole</w:t>
            </w:r>
          </w:p>
        </w:tc>
      </w:tr>
    </w:tbl>
    <w:p w14:paraId="08EE1052" w14:textId="77777777" w:rsidR="00565F63" w:rsidRDefault="00565F63" w:rsidP="00FF6FEC">
      <w:pPr>
        <w:rPr>
          <w:rFonts w:ascii="Palatino Linotype" w:hAnsi="Palatino Linotype"/>
        </w:rPr>
      </w:pPr>
    </w:p>
    <w:p w14:paraId="5D0EDFE6" w14:textId="77777777" w:rsidR="00565F63" w:rsidRDefault="00565F63" w:rsidP="00FF6FEC">
      <w:pPr>
        <w:rPr>
          <w:rFonts w:ascii="Palatino Linotype" w:hAnsi="Palatino Linotype"/>
        </w:rPr>
      </w:pPr>
    </w:p>
    <w:p w14:paraId="4116FEB4" w14:textId="77777777" w:rsidR="001F10E9" w:rsidRPr="001F10E9" w:rsidRDefault="001F10E9" w:rsidP="001F10E9">
      <w:pPr>
        <w:rPr>
          <w:rFonts w:ascii="Palatino Linotype" w:hAnsi="Palatino Linotype"/>
          <w:b/>
          <w:bCs/>
        </w:rPr>
      </w:pPr>
      <w:r w:rsidRPr="001F10E9">
        <w:rPr>
          <w:rFonts w:ascii="Palatino Linotype" w:hAnsi="Palatino Linotype"/>
          <w:b/>
          <w:bCs/>
        </w:rPr>
        <w:t>McCordsville Engineering Department (see also adopted Sewer Fee Ordinance)</w:t>
      </w:r>
    </w:p>
    <w:p w14:paraId="2A360779" w14:textId="77777777" w:rsidR="001F10E9" w:rsidRDefault="001F10E9" w:rsidP="001F10E9">
      <w:pPr>
        <w:rPr>
          <w:rFonts w:ascii="Palatino Linotype" w:hAnsi="Palatino Linotype"/>
        </w:rPr>
      </w:pPr>
    </w:p>
    <w:tbl>
      <w:tblPr>
        <w:tblStyle w:val="TableGrid"/>
        <w:tblW w:w="9355" w:type="dxa"/>
        <w:tblLook w:val="04A0" w:firstRow="1" w:lastRow="0" w:firstColumn="1" w:lastColumn="0" w:noHBand="0" w:noVBand="1"/>
      </w:tblPr>
      <w:tblGrid>
        <w:gridCol w:w="4765"/>
        <w:gridCol w:w="4590"/>
      </w:tblGrid>
      <w:tr w:rsidR="001F10E9" w:rsidRPr="0093574C" w14:paraId="6EEC91B2" w14:textId="77777777" w:rsidTr="00AF43CB">
        <w:tc>
          <w:tcPr>
            <w:tcW w:w="4765" w:type="dxa"/>
            <w:vAlign w:val="center"/>
          </w:tcPr>
          <w:p w14:paraId="75C97CC1" w14:textId="44D69569" w:rsidR="001F10E9" w:rsidRPr="004D4458" w:rsidRDefault="001F10E9" w:rsidP="001F10E9">
            <w:pPr>
              <w:jc w:val="center"/>
              <w:rPr>
                <w:rFonts w:ascii="Palatino Linotype" w:hAnsi="Palatino Linotype"/>
              </w:rPr>
            </w:pPr>
            <w:r w:rsidRPr="004D4458">
              <w:rPr>
                <w:rFonts w:ascii="Palatino Linotype" w:hAnsi="Palatino Linotype"/>
                <w:color w:val="000000"/>
              </w:rPr>
              <w:t>Sanitary Sewer Review</w:t>
            </w:r>
          </w:p>
        </w:tc>
        <w:tc>
          <w:tcPr>
            <w:tcW w:w="4590" w:type="dxa"/>
            <w:vAlign w:val="center"/>
          </w:tcPr>
          <w:p w14:paraId="0294F855" w14:textId="77777777" w:rsidR="00CA772F" w:rsidRDefault="00CA772F" w:rsidP="001F10E9">
            <w:pPr>
              <w:jc w:val="center"/>
              <w:rPr>
                <w:rFonts w:ascii="Palatino Linotype" w:hAnsi="Palatino Linotype"/>
                <w:color w:val="000000"/>
              </w:rPr>
            </w:pPr>
          </w:p>
          <w:p w14:paraId="6BB50195" w14:textId="622362DF" w:rsidR="001F10E9" w:rsidRDefault="001F10E9" w:rsidP="001F10E9">
            <w:pPr>
              <w:jc w:val="center"/>
              <w:rPr>
                <w:rFonts w:ascii="Palatino Linotype" w:hAnsi="Palatino Linotype"/>
                <w:color w:val="000000"/>
              </w:rPr>
            </w:pPr>
            <w:r w:rsidRPr="004D4458">
              <w:rPr>
                <w:rFonts w:ascii="Palatino Linotype" w:hAnsi="Palatino Linotype"/>
                <w:color w:val="000000"/>
              </w:rPr>
              <w:t>$</w:t>
            </w:r>
            <w:r w:rsidR="00CA772F">
              <w:rPr>
                <w:rFonts w:ascii="Palatino Linotype" w:hAnsi="Palatino Linotype"/>
                <w:color w:val="000000"/>
              </w:rPr>
              <w:t>1</w:t>
            </w:r>
            <w:r w:rsidRPr="004D4458">
              <w:rPr>
                <w:rFonts w:ascii="Palatino Linotype" w:hAnsi="Palatino Linotype"/>
                <w:color w:val="000000"/>
              </w:rPr>
              <w:t>.</w:t>
            </w:r>
            <w:r w:rsidR="00CA772F">
              <w:rPr>
                <w:rFonts w:ascii="Palatino Linotype" w:hAnsi="Palatino Linotype"/>
                <w:color w:val="000000"/>
              </w:rPr>
              <w:t>00</w:t>
            </w:r>
            <w:r w:rsidRPr="004D4458">
              <w:rPr>
                <w:rFonts w:ascii="Palatino Linotype" w:hAnsi="Palatino Linotype"/>
                <w:color w:val="000000"/>
              </w:rPr>
              <w:t>/linear foot</w:t>
            </w:r>
          </w:p>
          <w:p w14:paraId="4DC3E31C" w14:textId="17911318" w:rsidR="004D4458" w:rsidRPr="004D4458" w:rsidRDefault="004D4458" w:rsidP="001F10E9">
            <w:pPr>
              <w:jc w:val="center"/>
              <w:rPr>
                <w:rFonts w:ascii="Palatino Linotype" w:hAnsi="Palatino Linotype"/>
              </w:rPr>
            </w:pPr>
          </w:p>
        </w:tc>
      </w:tr>
      <w:tr w:rsidR="001F10E9" w:rsidRPr="0093574C" w14:paraId="6D124A24" w14:textId="77777777" w:rsidTr="00AF43CB">
        <w:tc>
          <w:tcPr>
            <w:tcW w:w="4765" w:type="dxa"/>
            <w:vAlign w:val="center"/>
          </w:tcPr>
          <w:p w14:paraId="049E426B" w14:textId="42EC5E0B" w:rsidR="001F10E9" w:rsidRPr="004D4458" w:rsidRDefault="001F10E9" w:rsidP="001F10E9">
            <w:pPr>
              <w:jc w:val="center"/>
              <w:rPr>
                <w:rFonts w:ascii="Palatino Linotype" w:hAnsi="Palatino Linotype"/>
                <w:color w:val="000000"/>
              </w:rPr>
            </w:pPr>
            <w:r w:rsidRPr="004D4458">
              <w:rPr>
                <w:rFonts w:ascii="Palatino Linotype" w:hAnsi="Palatino Linotype"/>
                <w:color w:val="000000"/>
              </w:rPr>
              <w:t>Force Main Review</w:t>
            </w:r>
          </w:p>
        </w:tc>
        <w:tc>
          <w:tcPr>
            <w:tcW w:w="4590" w:type="dxa"/>
            <w:vAlign w:val="center"/>
          </w:tcPr>
          <w:p w14:paraId="41691ADE" w14:textId="77777777" w:rsidR="00CA772F" w:rsidRDefault="00CA772F" w:rsidP="001F10E9">
            <w:pPr>
              <w:jc w:val="center"/>
              <w:rPr>
                <w:rFonts w:ascii="Palatino Linotype" w:hAnsi="Palatino Linotype"/>
                <w:color w:val="000000"/>
              </w:rPr>
            </w:pPr>
          </w:p>
          <w:p w14:paraId="2298F139" w14:textId="280776E6" w:rsidR="001F10E9" w:rsidRDefault="001F10E9" w:rsidP="001F10E9">
            <w:pPr>
              <w:jc w:val="center"/>
              <w:rPr>
                <w:rFonts w:ascii="Palatino Linotype" w:hAnsi="Palatino Linotype"/>
                <w:color w:val="000000"/>
              </w:rPr>
            </w:pPr>
            <w:r w:rsidRPr="004D4458">
              <w:rPr>
                <w:rFonts w:ascii="Palatino Linotype" w:hAnsi="Palatino Linotype"/>
                <w:color w:val="000000"/>
              </w:rPr>
              <w:t>$</w:t>
            </w:r>
            <w:r w:rsidR="00CA772F">
              <w:rPr>
                <w:rFonts w:ascii="Palatino Linotype" w:hAnsi="Palatino Linotype"/>
                <w:color w:val="000000"/>
              </w:rPr>
              <w:t>1</w:t>
            </w:r>
            <w:r w:rsidRPr="004D4458">
              <w:rPr>
                <w:rFonts w:ascii="Palatino Linotype" w:hAnsi="Palatino Linotype"/>
                <w:color w:val="000000"/>
              </w:rPr>
              <w:t>.</w:t>
            </w:r>
            <w:r w:rsidR="00CA772F">
              <w:rPr>
                <w:rFonts w:ascii="Palatino Linotype" w:hAnsi="Palatino Linotype"/>
                <w:color w:val="000000"/>
              </w:rPr>
              <w:t>00</w:t>
            </w:r>
            <w:r w:rsidRPr="004D4458">
              <w:rPr>
                <w:rFonts w:ascii="Palatino Linotype" w:hAnsi="Palatino Linotype"/>
                <w:color w:val="000000"/>
              </w:rPr>
              <w:t>/linear foot</w:t>
            </w:r>
          </w:p>
          <w:p w14:paraId="4666B3F3" w14:textId="188AB8FB" w:rsidR="004D4458" w:rsidRPr="004D4458" w:rsidRDefault="004D4458" w:rsidP="001F10E9">
            <w:pPr>
              <w:jc w:val="center"/>
              <w:rPr>
                <w:rFonts w:ascii="Palatino Linotype" w:hAnsi="Palatino Linotype"/>
                <w:color w:val="000000"/>
              </w:rPr>
            </w:pPr>
          </w:p>
        </w:tc>
      </w:tr>
      <w:tr w:rsidR="001F10E9" w:rsidRPr="0093574C" w14:paraId="6914F07E" w14:textId="77777777" w:rsidTr="00AF43CB">
        <w:tc>
          <w:tcPr>
            <w:tcW w:w="4765" w:type="dxa"/>
            <w:vAlign w:val="center"/>
          </w:tcPr>
          <w:p w14:paraId="71B33140" w14:textId="299362A2" w:rsidR="001F10E9" w:rsidRPr="004D4458" w:rsidRDefault="001F10E9" w:rsidP="001F10E9">
            <w:pPr>
              <w:jc w:val="center"/>
              <w:rPr>
                <w:rFonts w:ascii="Palatino Linotype" w:hAnsi="Palatino Linotype"/>
                <w:color w:val="000000"/>
              </w:rPr>
            </w:pPr>
            <w:r w:rsidRPr="004D4458">
              <w:rPr>
                <w:rFonts w:ascii="Palatino Linotype" w:hAnsi="Palatino Linotype"/>
                <w:color w:val="000000"/>
              </w:rPr>
              <w:t>Lift Station Review</w:t>
            </w:r>
          </w:p>
        </w:tc>
        <w:tc>
          <w:tcPr>
            <w:tcW w:w="4590" w:type="dxa"/>
            <w:vAlign w:val="center"/>
          </w:tcPr>
          <w:p w14:paraId="2AD8766E" w14:textId="77777777" w:rsidR="00CA772F" w:rsidRDefault="00CA772F" w:rsidP="001F10E9">
            <w:pPr>
              <w:jc w:val="center"/>
              <w:rPr>
                <w:rFonts w:ascii="Palatino Linotype" w:hAnsi="Palatino Linotype"/>
                <w:color w:val="000000"/>
              </w:rPr>
            </w:pPr>
          </w:p>
          <w:p w14:paraId="520F45F0" w14:textId="783881CC" w:rsidR="001F10E9" w:rsidRDefault="001F10E9" w:rsidP="001F10E9">
            <w:pPr>
              <w:jc w:val="center"/>
              <w:rPr>
                <w:rFonts w:ascii="Palatino Linotype" w:hAnsi="Palatino Linotype"/>
                <w:color w:val="000000"/>
              </w:rPr>
            </w:pPr>
            <w:r w:rsidRPr="004D4458">
              <w:rPr>
                <w:rFonts w:ascii="Palatino Linotype" w:hAnsi="Palatino Linotype"/>
                <w:color w:val="000000"/>
              </w:rPr>
              <w:t>$1,</w:t>
            </w:r>
            <w:r w:rsidR="00CA772F">
              <w:rPr>
                <w:rFonts w:ascii="Palatino Linotype" w:hAnsi="Palatino Linotype"/>
                <w:color w:val="000000"/>
              </w:rPr>
              <w:t>3</w:t>
            </w:r>
            <w:r w:rsidRPr="004D4458">
              <w:rPr>
                <w:rFonts w:ascii="Palatino Linotype" w:hAnsi="Palatino Linotype"/>
                <w:color w:val="000000"/>
              </w:rPr>
              <w:t>00</w:t>
            </w:r>
            <w:r w:rsidR="004D4458">
              <w:rPr>
                <w:rFonts w:ascii="Palatino Linotype" w:hAnsi="Palatino Linotype"/>
                <w:color w:val="000000"/>
              </w:rPr>
              <w:t>.00</w:t>
            </w:r>
            <w:r w:rsidRPr="004D4458">
              <w:rPr>
                <w:rFonts w:ascii="Palatino Linotype" w:hAnsi="Palatino Linotype"/>
                <w:color w:val="000000"/>
              </w:rPr>
              <w:t>/lift station</w:t>
            </w:r>
          </w:p>
          <w:p w14:paraId="02754CEE" w14:textId="065092FB" w:rsidR="004D4458" w:rsidRPr="004D4458" w:rsidRDefault="004D4458" w:rsidP="001F10E9">
            <w:pPr>
              <w:jc w:val="center"/>
              <w:rPr>
                <w:rFonts w:ascii="Palatino Linotype" w:hAnsi="Palatino Linotype"/>
                <w:color w:val="000000"/>
              </w:rPr>
            </w:pPr>
          </w:p>
        </w:tc>
      </w:tr>
      <w:tr w:rsidR="001F10E9" w:rsidRPr="0093574C" w14:paraId="6B8C9C09" w14:textId="77777777" w:rsidTr="00AF43CB">
        <w:tc>
          <w:tcPr>
            <w:tcW w:w="4765" w:type="dxa"/>
            <w:vAlign w:val="center"/>
          </w:tcPr>
          <w:p w14:paraId="635B0E28" w14:textId="40C843C4" w:rsidR="001F10E9" w:rsidRPr="004D4458" w:rsidRDefault="001F10E9" w:rsidP="001F10E9">
            <w:pPr>
              <w:jc w:val="center"/>
              <w:rPr>
                <w:rFonts w:ascii="Palatino Linotype" w:hAnsi="Palatino Linotype"/>
                <w:color w:val="000000"/>
              </w:rPr>
            </w:pPr>
            <w:r w:rsidRPr="004D4458">
              <w:rPr>
                <w:rFonts w:ascii="Palatino Linotype" w:hAnsi="Palatino Linotype"/>
                <w:color w:val="000000"/>
              </w:rPr>
              <w:t>Entrance Review</w:t>
            </w:r>
          </w:p>
        </w:tc>
        <w:tc>
          <w:tcPr>
            <w:tcW w:w="4590" w:type="dxa"/>
            <w:vAlign w:val="center"/>
          </w:tcPr>
          <w:p w14:paraId="4CC90E0A" w14:textId="77777777" w:rsidR="00CA772F" w:rsidRDefault="00CA772F" w:rsidP="001F10E9">
            <w:pPr>
              <w:jc w:val="center"/>
              <w:rPr>
                <w:rFonts w:ascii="Palatino Linotype" w:hAnsi="Palatino Linotype"/>
                <w:color w:val="000000"/>
              </w:rPr>
            </w:pPr>
          </w:p>
          <w:p w14:paraId="3D78E972" w14:textId="4D443599" w:rsidR="001F10E9" w:rsidRDefault="001F10E9" w:rsidP="001F10E9">
            <w:pPr>
              <w:jc w:val="center"/>
              <w:rPr>
                <w:rFonts w:ascii="Palatino Linotype" w:hAnsi="Palatino Linotype"/>
                <w:color w:val="000000"/>
              </w:rPr>
            </w:pPr>
            <w:r w:rsidRPr="004D4458">
              <w:rPr>
                <w:rFonts w:ascii="Palatino Linotype" w:hAnsi="Palatino Linotype"/>
                <w:color w:val="000000"/>
              </w:rPr>
              <w:t>$</w:t>
            </w:r>
            <w:r w:rsidR="00CA772F">
              <w:rPr>
                <w:rFonts w:ascii="Palatino Linotype" w:hAnsi="Palatino Linotype"/>
                <w:color w:val="000000"/>
              </w:rPr>
              <w:t>550</w:t>
            </w:r>
            <w:r w:rsidR="004D4458">
              <w:rPr>
                <w:rFonts w:ascii="Palatino Linotype" w:hAnsi="Palatino Linotype"/>
                <w:color w:val="000000"/>
              </w:rPr>
              <w:t>.00</w:t>
            </w:r>
            <w:r w:rsidRPr="004D4458">
              <w:rPr>
                <w:rFonts w:ascii="Palatino Linotype" w:hAnsi="Palatino Linotype"/>
                <w:color w:val="000000"/>
              </w:rPr>
              <w:t>/entrance</w:t>
            </w:r>
          </w:p>
          <w:p w14:paraId="373AF317" w14:textId="3ECB25F6" w:rsidR="004D4458" w:rsidRPr="004D4458" w:rsidRDefault="004D4458" w:rsidP="001F10E9">
            <w:pPr>
              <w:jc w:val="center"/>
              <w:rPr>
                <w:rFonts w:ascii="Palatino Linotype" w:hAnsi="Palatino Linotype"/>
                <w:color w:val="000000"/>
              </w:rPr>
            </w:pPr>
          </w:p>
        </w:tc>
      </w:tr>
      <w:tr w:rsidR="001F10E9" w:rsidRPr="0093574C" w14:paraId="70B37A39" w14:textId="77777777" w:rsidTr="00AF43CB">
        <w:tc>
          <w:tcPr>
            <w:tcW w:w="4765" w:type="dxa"/>
            <w:vAlign w:val="center"/>
          </w:tcPr>
          <w:p w14:paraId="0776BB8C" w14:textId="77777777" w:rsidR="00CA772F" w:rsidRDefault="00CA772F" w:rsidP="001F10E9">
            <w:pPr>
              <w:jc w:val="center"/>
              <w:rPr>
                <w:rFonts w:ascii="Palatino Linotype" w:hAnsi="Palatino Linotype"/>
                <w:color w:val="000000"/>
              </w:rPr>
            </w:pPr>
          </w:p>
          <w:p w14:paraId="3E18EB79" w14:textId="5D0E44EA" w:rsidR="001F10E9" w:rsidRDefault="001F10E9" w:rsidP="001F10E9">
            <w:pPr>
              <w:jc w:val="center"/>
              <w:rPr>
                <w:rFonts w:ascii="Palatino Linotype" w:hAnsi="Palatino Linotype"/>
                <w:color w:val="000000"/>
              </w:rPr>
            </w:pPr>
            <w:r w:rsidRPr="004D4458">
              <w:rPr>
                <w:rFonts w:ascii="Palatino Linotype" w:hAnsi="Palatino Linotype"/>
                <w:color w:val="000000"/>
              </w:rPr>
              <w:t xml:space="preserve">Drainage Review (Town Engineer or </w:t>
            </w:r>
            <w:proofErr w:type="gramStart"/>
            <w:r w:rsidRPr="004D4458">
              <w:rPr>
                <w:rFonts w:ascii="Palatino Linotype" w:hAnsi="Palatino Linotype"/>
                <w:color w:val="000000"/>
              </w:rPr>
              <w:t>designee</w:t>
            </w:r>
            <w:proofErr w:type="gramEnd"/>
            <w:r w:rsidRPr="004D4458">
              <w:rPr>
                <w:rFonts w:ascii="Palatino Linotype" w:hAnsi="Palatino Linotype"/>
                <w:color w:val="000000"/>
              </w:rPr>
              <w:t>)</w:t>
            </w:r>
          </w:p>
          <w:p w14:paraId="3AB4DE0F" w14:textId="150AE22C" w:rsidR="00CA772F" w:rsidRPr="004D4458" w:rsidRDefault="00CA772F" w:rsidP="001F10E9">
            <w:pPr>
              <w:jc w:val="center"/>
              <w:rPr>
                <w:rFonts w:ascii="Palatino Linotype" w:hAnsi="Palatino Linotype"/>
                <w:color w:val="000000"/>
              </w:rPr>
            </w:pPr>
          </w:p>
        </w:tc>
        <w:tc>
          <w:tcPr>
            <w:tcW w:w="4590" w:type="dxa"/>
            <w:vAlign w:val="center"/>
          </w:tcPr>
          <w:p w14:paraId="47B7C954" w14:textId="64CE7B09" w:rsidR="001F10E9" w:rsidRPr="004D4458" w:rsidRDefault="001F10E9" w:rsidP="001F10E9">
            <w:pPr>
              <w:jc w:val="center"/>
              <w:rPr>
                <w:rFonts w:ascii="Palatino Linotype" w:hAnsi="Palatino Linotype"/>
                <w:color w:val="000000"/>
              </w:rPr>
            </w:pPr>
            <w:r w:rsidRPr="004D4458">
              <w:rPr>
                <w:rFonts w:ascii="Palatino Linotype" w:hAnsi="Palatino Linotype"/>
                <w:color w:val="000000"/>
              </w:rPr>
              <w:t>$</w:t>
            </w:r>
            <w:r w:rsidR="00CA772F">
              <w:rPr>
                <w:rFonts w:ascii="Palatino Linotype" w:hAnsi="Palatino Linotype"/>
                <w:color w:val="000000"/>
              </w:rPr>
              <w:t>95</w:t>
            </w:r>
            <w:r w:rsidR="004D4458">
              <w:rPr>
                <w:rFonts w:ascii="Palatino Linotype" w:hAnsi="Palatino Linotype"/>
                <w:color w:val="000000"/>
              </w:rPr>
              <w:t>.00</w:t>
            </w:r>
            <w:r w:rsidRPr="004D4458">
              <w:rPr>
                <w:rFonts w:ascii="Palatino Linotype" w:hAnsi="Palatino Linotype"/>
                <w:color w:val="000000"/>
              </w:rPr>
              <w:t>/hour, contact Town Engineer</w:t>
            </w:r>
          </w:p>
        </w:tc>
      </w:tr>
      <w:tr w:rsidR="001F10E9" w:rsidRPr="0093574C" w14:paraId="3FE00F8B" w14:textId="77777777" w:rsidTr="00AF43CB">
        <w:tc>
          <w:tcPr>
            <w:tcW w:w="4765" w:type="dxa"/>
            <w:vAlign w:val="center"/>
          </w:tcPr>
          <w:p w14:paraId="0DFEF763" w14:textId="77777777" w:rsidR="00CA772F" w:rsidRDefault="00CA772F" w:rsidP="001F10E9">
            <w:pPr>
              <w:jc w:val="center"/>
              <w:rPr>
                <w:rFonts w:ascii="Palatino Linotype" w:hAnsi="Palatino Linotype"/>
                <w:color w:val="000000"/>
              </w:rPr>
            </w:pPr>
          </w:p>
          <w:p w14:paraId="550BD3DD" w14:textId="6CA84228" w:rsidR="001F10E9" w:rsidRPr="004D4458" w:rsidRDefault="001F10E9" w:rsidP="001F10E9">
            <w:pPr>
              <w:jc w:val="center"/>
              <w:rPr>
                <w:rFonts w:ascii="Palatino Linotype" w:hAnsi="Palatino Linotype"/>
                <w:color w:val="000000"/>
              </w:rPr>
            </w:pPr>
            <w:r w:rsidRPr="004D4458">
              <w:rPr>
                <w:rFonts w:ascii="Palatino Linotype" w:hAnsi="Palatino Linotype"/>
                <w:color w:val="000000"/>
              </w:rPr>
              <w:t xml:space="preserve">Sanitary Sewer Construction Observation </w:t>
            </w:r>
          </w:p>
        </w:tc>
        <w:tc>
          <w:tcPr>
            <w:tcW w:w="4590" w:type="dxa"/>
            <w:vAlign w:val="center"/>
          </w:tcPr>
          <w:p w14:paraId="08C4456E" w14:textId="77777777" w:rsidR="00CA772F" w:rsidRDefault="00CA772F" w:rsidP="001F10E9">
            <w:pPr>
              <w:jc w:val="center"/>
              <w:rPr>
                <w:rFonts w:ascii="Palatino Linotype" w:hAnsi="Palatino Linotype"/>
                <w:color w:val="000000"/>
              </w:rPr>
            </w:pPr>
          </w:p>
          <w:p w14:paraId="543C79E3" w14:textId="2AE0AFC8" w:rsidR="001F10E9" w:rsidRDefault="001F10E9" w:rsidP="001F10E9">
            <w:pPr>
              <w:jc w:val="center"/>
              <w:rPr>
                <w:rFonts w:ascii="Palatino Linotype" w:hAnsi="Palatino Linotype"/>
                <w:color w:val="000000"/>
              </w:rPr>
            </w:pPr>
            <w:r w:rsidRPr="004D4458">
              <w:rPr>
                <w:rFonts w:ascii="Palatino Linotype" w:hAnsi="Palatino Linotype"/>
                <w:color w:val="000000"/>
              </w:rPr>
              <w:t>$</w:t>
            </w:r>
            <w:r w:rsidR="00CA772F">
              <w:rPr>
                <w:rFonts w:ascii="Palatino Linotype" w:hAnsi="Palatino Linotype"/>
                <w:color w:val="000000"/>
              </w:rPr>
              <w:t>4</w:t>
            </w:r>
            <w:r w:rsidR="004D4458">
              <w:rPr>
                <w:rFonts w:ascii="Palatino Linotype" w:hAnsi="Palatino Linotype"/>
                <w:color w:val="000000"/>
              </w:rPr>
              <w:t>.00</w:t>
            </w:r>
            <w:r w:rsidRPr="004D4458">
              <w:rPr>
                <w:rFonts w:ascii="Palatino Linotype" w:hAnsi="Palatino Linotype"/>
                <w:color w:val="000000"/>
              </w:rPr>
              <w:t>/foot</w:t>
            </w:r>
          </w:p>
          <w:p w14:paraId="41CBBB5F" w14:textId="6E4E826B" w:rsidR="004D4458" w:rsidRPr="004D4458" w:rsidRDefault="004D4458" w:rsidP="001F10E9">
            <w:pPr>
              <w:jc w:val="center"/>
              <w:rPr>
                <w:rFonts w:ascii="Palatino Linotype" w:hAnsi="Palatino Linotype"/>
                <w:color w:val="000000"/>
              </w:rPr>
            </w:pPr>
          </w:p>
        </w:tc>
      </w:tr>
      <w:tr w:rsidR="001F10E9" w:rsidRPr="0093574C" w14:paraId="7B7441EE" w14:textId="77777777" w:rsidTr="00AF43CB">
        <w:tc>
          <w:tcPr>
            <w:tcW w:w="4765" w:type="dxa"/>
            <w:vAlign w:val="center"/>
          </w:tcPr>
          <w:p w14:paraId="11C10DC8" w14:textId="563EEBE6" w:rsidR="001F10E9" w:rsidRPr="004D4458" w:rsidRDefault="001F10E9" w:rsidP="001F10E9">
            <w:pPr>
              <w:jc w:val="center"/>
              <w:rPr>
                <w:rFonts w:ascii="Palatino Linotype" w:hAnsi="Palatino Linotype"/>
                <w:color w:val="000000"/>
              </w:rPr>
            </w:pPr>
            <w:r w:rsidRPr="004D4458">
              <w:rPr>
                <w:rFonts w:ascii="Palatino Linotype" w:hAnsi="Palatino Linotype"/>
                <w:color w:val="000000"/>
              </w:rPr>
              <w:t xml:space="preserve">Force Main Construction Observation </w:t>
            </w:r>
          </w:p>
        </w:tc>
        <w:tc>
          <w:tcPr>
            <w:tcW w:w="4590" w:type="dxa"/>
            <w:vAlign w:val="center"/>
          </w:tcPr>
          <w:p w14:paraId="017CE662" w14:textId="77777777" w:rsidR="00CA772F" w:rsidRDefault="00CA772F" w:rsidP="001F10E9">
            <w:pPr>
              <w:jc w:val="center"/>
              <w:rPr>
                <w:rFonts w:ascii="Palatino Linotype" w:hAnsi="Palatino Linotype"/>
                <w:color w:val="000000"/>
              </w:rPr>
            </w:pPr>
          </w:p>
          <w:p w14:paraId="2BB95147" w14:textId="7105AAF8" w:rsidR="001F10E9" w:rsidRDefault="001F10E9" w:rsidP="001F10E9">
            <w:pPr>
              <w:jc w:val="center"/>
              <w:rPr>
                <w:rFonts w:ascii="Palatino Linotype" w:hAnsi="Palatino Linotype"/>
                <w:color w:val="000000"/>
              </w:rPr>
            </w:pPr>
            <w:r w:rsidRPr="004D4458">
              <w:rPr>
                <w:rFonts w:ascii="Palatino Linotype" w:hAnsi="Palatino Linotype"/>
                <w:color w:val="000000"/>
              </w:rPr>
              <w:t>$</w:t>
            </w:r>
            <w:r w:rsidR="00CA772F">
              <w:rPr>
                <w:rFonts w:ascii="Palatino Linotype" w:hAnsi="Palatino Linotype"/>
                <w:color w:val="000000"/>
              </w:rPr>
              <w:t>4</w:t>
            </w:r>
            <w:r w:rsidR="004D4458">
              <w:rPr>
                <w:rFonts w:ascii="Palatino Linotype" w:hAnsi="Palatino Linotype"/>
                <w:color w:val="000000"/>
              </w:rPr>
              <w:t>.00</w:t>
            </w:r>
            <w:r w:rsidRPr="004D4458">
              <w:rPr>
                <w:rFonts w:ascii="Palatino Linotype" w:hAnsi="Palatino Linotype"/>
                <w:color w:val="000000"/>
              </w:rPr>
              <w:t>/foot</w:t>
            </w:r>
          </w:p>
          <w:p w14:paraId="363A73AB" w14:textId="18B4808E" w:rsidR="004D4458" w:rsidRPr="004D4458" w:rsidRDefault="004D4458" w:rsidP="001F10E9">
            <w:pPr>
              <w:jc w:val="center"/>
              <w:rPr>
                <w:rFonts w:ascii="Palatino Linotype" w:hAnsi="Palatino Linotype"/>
                <w:color w:val="000000"/>
              </w:rPr>
            </w:pPr>
          </w:p>
        </w:tc>
      </w:tr>
      <w:tr w:rsidR="001F10E9" w:rsidRPr="0093574C" w14:paraId="4FD7A2E9" w14:textId="77777777" w:rsidTr="00AF43CB">
        <w:tc>
          <w:tcPr>
            <w:tcW w:w="4765" w:type="dxa"/>
            <w:vAlign w:val="center"/>
          </w:tcPr>
          <w:p w14:paraId="36124D5C" w14:textId="7F18E0F2" w:rsidR="001F10E9" w:rsidRPr="004D4458" w:rsidRDefault="001F10E9" w:rsidP="001F10E9">
            <w:pPr>
              <w:jc w:val="center"/>
              <w:rPr>
                <w:rFonts w:ascii="Palatino Linotype" w:hAnsi="Palatino Linotype"/>
                <w:color w:val="000000"/>
              </w:rPr>
            </w:pPr>
            <w:r w:rsidRPr="004D4458">
              <w:rPr>
                <w:rFonts w:ascii="Palatino Linotype" w:hAnsi="Palatino Linotype"/>
                <w:color w:val="000000"/>
              </w:rPr>
              <w:lastRenderedPageBreak/>
              <w:t xml:space="preserve">Storm Sewer Construction Observation </w:t>
            </w:r>
          </w:p>
        </w:tc>
        <w:tc>
          <w:tcPr>
            <w:tcW w:w="4590" w:type="dxa"/>
            <w:vAlign w:val="center"/>
          </w:tcPr>
          <w:p w14:paraId="7C57832E" w14:textId="77777777" w:rsidR="00CA772F" w:rsidRDefault="00CA772F" w:rsidP="001F10E9">
            <w:pPr>
              <w:jc w:val="center"/>
              <w:rPr>
                <w:rFonts w:ascii="Palatino Linotype" w:hAnsi="Palatino Linotype"/>
                <w:color w:val="000000"/>
              </w:rPr>
            </w:pPr>
          </w:p>
          <w:p w14:paraId="7FEB842A" w14:textId="2F9EDB80" w:rsidR="001F10E9" w:rsidRDefault="001F10E9" w:rsidP="001F10E9">
            <w:pPr>
              <w:jc w:val="center"/>
              <w:rPr>
                <w:rFonts w:ascii="Palatino Linotype" w:hAnsi="Palatino Linotype"/>
                <w:color w:val="000000"/>
              </w:rPr>
            </w:pPr>
            <w:r w:rsidRPr="004D4458">
              <w:rPr>
                <w:rFonts w:ascii="Palatino Linotype" w:hAnsi="Palatino Linotype"/>
                <w:color w:val="000000"/>
              </w:rPr>
              <w:t>$1.</w:t>
            </w:r>
            <w:r w:rsidR="00CA772F">
              <w:rPr>
                <w:rFonts w:ascii="Palatino Linotype" w:hAnsi="Palatino Linotype"/>
                <w:color w:val="000000"/>
              </w:rPr>
              <w:t>7</w:t>
            </w:r>
            <w:r w:rsidRPr="004D4458">
              <w:rPr>
                <w:rFonts w:ascii="Palatino Linotype" w:hAnsi="Palatino Linotype"/>
                <w:color w:val="000000"/>
              </w:rPr>
              <w:t>5/foot</w:t>
            </w:r>
          </w:p>
          <w:p w14:paraId="772E8CAC" w14:textId="130B2F41" w:rsidR="004D4458" w:rsidRPr="004D4458" w:rsidRDefault="004D4458" w:rsidP="001F10E9">
            <w:pPr>
              <w:jc w:val="center"/>
              <w:rPr>
                <w:rFonts w:ascii="Palatino Linotype" w:hAnsi="Palatino Linotype"/>
                <w:color w:val="000000"/>
              </w:rPr>
            </w:pPr>
          </w:p>
        </w:tc>
      </w:tr>
      <w:tr w:rsidR="001F10E9" w:rsidRPr="0093574C" w14:paraId="19FEAD6E" w14:textId="77777777" w:rsidTr="00AF43CB">
        <w:tc>
          <w:tcPr>
            <w:tcW w:w="4765" w:type="dxa"/>
            <w:vAlign w:val="center"/>
          </w:tcPr>
          <w:p w14:paraId="1E91AB60" w14:textId="0D5B7953" w:rsidR="001F10E9" w:rsidRPr="004D4458" w:rsidRDefault="001F10E9" w:rsidP="001F10E9">
            <w:pPr>
              <w:jc w:val="center"/>
              <w:rPr>
                <w:rFonts w:ascii="Palatino Linotype" w:hAnsi="Palatino Linotype"/>
                <w:color w:val="000000"/>
              </w:rPr>
            </w:pPr>
            <w:r w:rsidRPr="004D4458">
              <w:rPr>
                <w:rFonts w:ascii="Palatino Linotype" w:hAnsi="Palatino Linotype"/>
                <w:color w:val="000000"/>
              </w:rPr>
              <w:t xml:space="preserve">Entrance Construction Observation </w:t>
            </w:r>
          </w:p>
        </w:tc>
        <w:tc>
          <w:tcPr>
            <w:tcW w:w="4590" w:type="dxa"/>
            <w:vAlign w:val="center"/>
          </w:tcPr>
          <w:p w14:paraId="5FFA92DA" w14:textId="77777777" w:rsidR="00CA772F" w:rsidRDefault="00CA772F" w:rsidP="001F10E9">
            <w:pPr>
              <w:jc w:val="center"/>
              <w:rPr>
                <w:rFonts w:ascii="Palatino Linotype" w:hAnsi="Palatino Linotype"/>
                <w:color w:val="000000"/>
              </w:rPr>
            </w:pPr>
          </w:p>
          <w:p w14:paraId="3DC13089" w14:textId="44508491" w:rsidR="001F10E9" w:rsidRDefault="001F10E9" w:rsidP="001F10E9">
            <w:pPr>
              <w:jc w:val="center"/>
              <w:rPr>
                <w:rFonts w:ascii="Palatino Linotype" w:hAnsi="Palatino Linotype"/>
                <w:color w:val="000000"/>
              </w:rPr>
            </w:pPr>
            <w:r w:rsidRPr="004D4458">
              <w:rPr>
                <w:rFonts w:ascii="Palatino Linotype" w:hAnsi="Palatino Linotype"/>
                <w:color w:val="000000"/>
              </w:rPr>
              <w:t>$</w:t>
            </w:r>
            <w:r w:rsidR="00CA772F">
              <w:rPr>
                <w:rFonts w:ascii="Palatino Linotype" w:hAnsi="Palatino Linotype"/>
                <w:color w:val="000000"/>
              </w:rPr>
              <w:t>4</w:t>
            </w:r>
            <w:r w:rsidRPr="004D4458">
              <w:rPr>
                <w:rFonts w:ascii="Palatino Linotype" w:hAnsi="Palatino Linotype"/>
                <w:color w:val="000000"/>
              </w:rPr>
              <w:t>00</w:t>
            </w:r>
            <w:r w:rsidR="004D4458">
              <w:rPr>
                <w:rFonts w:ascii="Palatino Linotype" w:hAnsi="Palatino Linotype"/>
                <w:color w:val="000000"/>
              </w:rPr>
              <w:t>.00</w:t>
            </w:r>
            <w:r w:rsidRPr="004D4458">
              <w:rPr>
                <w:rFonts w:ascii="Palatino Linotype" w:hAnsi="Palatino Linotype"/>
                <w:color w:val="000000"/>
              </w:rPr>
              <w:t>/entrance</w:t>
            </w:r>
          </w:p>
          <w:p w14:paraId="55683679" w14:textId="310E0603" w:rsidR="004D4458" w:rsidRPr="004D4458" w:rsidRDefault="004D4458" w:rsidP="001F10E9">
            <w:pPr>
              <w:jc w:val="center"/>
              <w:rPr>
                <w:rFonts w:ascii="Palatino Linotype" w:hAnsi="Palatino Linotype"/>
                <w:color w:val="000000"/>
              </w:rPr>
            </w:pPr>
          </w:p>
        </w:tc>
      </w:tr>
      <w:tr w:rsidR="001F10E9" w:rsidRPr="0093574C" w14:paraId="738BB1B5" w14:textId="77777777" w:rsidTr="00AF43CB">
        <w:tc>
          <w:tcPr>
            <w:tcW w:w="4765" w:type="dxa"/>
            <w:vAlign w:val="center"/>
          </w:tcPr>
          <w:p w14:paraId="5A5016E6" w14:textId="2A1A854F" w:rsidR="001F10E9" w:rsidRPr="004D4458" w:rsidRDefault="001F10E9" w:rsidP="001F10E9">
            <w:pPr>
              <w:jc w:val="center"/>
              <w:rPr>
                <w:rFonts w:ascii="Palatino Linotype" w:hAnsi="Palatino Linotype"/>
                <w:color w:val="000000"/>
              </w:rPr>
            </w:pPr>
            <w:r w:rsidRPr="004D4458">
              <w:rPr>
                <w:rFonts w:ascii="Palatino Linotype" w:hAnsi="Palatino Linotype"/>
                <w:color w:val="000000"/>
              </w:rPr>
              <w:t xml:space="preserve">Lift Station Construction Observation </w:t>
            </w:r>
          </w:p>
        </w:tc>
        <w:tc>
          <w:tcPr>
            <w:tcW w:w="4590" w:type="dxa"/>
            <w:vAlign w:val="center"/>
          </w:tcPr>
          <w:p w14:paraId="31749FCE" w14:textId="77777777" w:rsidR="00CA772F" w:rsidRDefault="00CA772F" w:rsidP="001F10E9">
            <w:pPr>
              <w:jc w:val="center"/>
              <w:rPr>
                <w:rFonts w:ascii="Palatino Linotype" w:hAnsi="Palatino Linotype"/>
                <w:color w:val="000000"/>
              </w:rPr>
            </w:pPr>
          </w:p>
          <w:p w14:paraId="293BEEA7" w14:textId="1BEEC126" w:rsidR="001F10E9" w:rsidRDefault="001F10E9" w:rsidP="001F10E9">
            <w:pPr>
              <w:jc w:val="center"/>
              <w:rPr>
                <w:rFonts w:ascii="Palatino Linotype" w:hAnsi="Palatino Linotype"/>
                <w:color w:val="000000"/>
              </w:rPr>
            </w:pPr>
            <w:r w:rsidRPr="004D4458">
              <w:rPr>
                <w:rFonts w:ascii="Palatino Linotype" w:hAnsi="Palatino Linotype"/>
                <w:color w:val="000000"/>
              </w:rPr>
              <w:t>$</w:t>
            </w:r>
            <w:r w:rsidR="00CA772F">
              <w:rPr>
                <w:rFonts w:ascii="Palatino Linotype" w:hAnsi="Palatino Linotype"/>
                <w:color w:val="000000"/>
              </w:rPr>
              <w:t>4</w:t>
            </w:r>
            <w:r w:rsidRPr="004D4458">
              <w:rPr>
                <w:rFonts w:ascii="Palatino Linotype" w:hAnsi="Palatino Linotype"/>
                <w:color w:val="000000"/>
              </w:rPr>
              <w:t>,500</w:t>
            </w:r>
            <w:r w:rsidR="004D4458">
              <w:rPr>
                <w:rFonts w:ascii="Palatino Linotype" w:hAnsi="Palatino Linotype"/>
                <w:color w:val="000000"/>
              </w:rPr>
              <w:t>.00</w:t>
            </w:r>
            <w:r w:rsidRPr="004D4458">
              <w:rPr>
                <w:rFonts w:ascii="Palatino Linotype" w:hAnsi="Palatino Linotype"/>
                <w:color w:val="000000"/>
              </w:rPr>
              <w:t>/lift station</w:t>
            </w:r>
          </w:p>
          <w:p w14:paraId="4D8B4966" w14:textId="5F9A1D25" w:rsidR="004D4458" w:rsidRPr="004D4458" w:rsidRDefault="004D4458" w:rsidP="001F10E9">
            <w:pPr>
              <w:jc w:val="center"/>
              <w:rPr>
                <w:rFonts w:ascii="Palatino Linotype" w:hAnsi="Palatino Linotype"/>
                <w:color w:val="000000"/>
              </w:rPr>
            </w:pPr>
          </w:p>
        </w:tc>
      </w:tr>
      <w:tr w:rsidR="00CA772F" w:rsidRPr="0093574C" w14:paraId="12E3002B" w14:textId="77777777" w:rsidTr="00AF43CB">
        <w:tc>
          <w:tcPr>
            <w:tcW w:w="4765" w:type="dxa"/>
            <w:vAlign w:val="center"/>
          </w:tcPr>
          <w:p w14:paraId="3BCD15C7" w14:textId="77777777" w:rsidR="00CA772F" w:rsidRDefault="00CA772F" w:rsidP="001F10E9">
            <w:pPr>
              <w:jc w:val="center"/>
              <w:rPr>
                <w:rFonts w:ascii="Palatino Linotype" w:hAnsi="Palatino Linotype"/>
                <w:color w:val="000000"/>
              </w:rPr>
            </w:pPr>
          </w:p>
          <w:p w14:paraId="4E07AAFB" w14:textId="173733DB" w:rsidR="00CA772F" w:rsidRDefault="00CA772F" w:rsidP="001F10E9">
            <w:pPr>
              <w:jc w:val="center"/>
              <w:rPr>
                <w:rFonts w:ascii="Palatino Linotype" w:hAnsi="Palatino Linotype"/>
                <w:color w:val="000000"/>
              </w:rPr>
            </w:pPr>
            <w:r>
              <w:rPr>
                <w:rFonts w:ascii="Palatino Linotype" w:hAnsi="Palatino Linotype"/>
                <w:color w:val="000000"/>
              </w:rPr>
              <w:t>Sanitary Sewer Lateral Inspection</w:t>
            </w:r>
          </w:p>
          <w:p w14:paraId="5B49E5FB" w14:textId="2D19A47B" w:rsidR="00CA772F" w:rsidRPr="004D4458" w:rsidRDefault="00CA772F" w:rsidP="001F10E9">
            <w:pPr>
              <w:jc w:val="center"/>
              <w:rPr>
                <w:rFonts w:ascii="Palatino Linotype" w:hAnsi="Palatino Linotype"/>
                <w:color w:val="000000"/>
              </w:rPr>
            </w:pPr>
          </w:p>
        </w:tc>
        <w:tc>
          <w:tcPr>
            <w:tcW w:w="4590" w:type="dxa"/>
            <w:vAlign w:val="center"/>
          </w:tcPr>
          <w:p w14:paraId="3D08BA61" w14:textId="09D71935" w:rsidR="00CA772F" w:rsidRPr="004D4458" w:rsidRDefault="00CA772F" w:rsidP="001F10E9">
            <w:pPr>
              <w:jc w:val="center"/>
              <w:rPr>
                <w:rFonts w:ascii="Palatino Linotype" w:hAnsi="Palatino Linotype"/>
                <w:color w:val="000000"/>
              </w:rPr>
            </w:pPr>
            <w:r>
              <w:rPr>
                <w:rFonts w:ascii="Palatino Linotype" w:hAnsi="Palatino Linotype"/>
                <w:color w:val="000000"/>
              </w:rPr>
              <w:t>$75.00</w:t>
            </w:r>
          </w:p>
        </w:tc>
      </w:tr>
    </w:tbl>
    <w:p w14:paraId="5F9A22E2" w14:textId="77777777" w:rsidR="001F10E9" w:rsidRDefault="001F10E9" w:rsidP="001F10E9">
      <w:pPr>
        <w:rPr>
          <w:rFonts w:ascii="Palatino Linotype" w:hAnsi="Palatino Linotype"/>
        </w:rPr>
      </w:pPr>
    </w:p>
    <w:p w14:paraId="21CC9904" w14:textId="77777777" w:rsidR="001F10E9" w:rsidRDefault="001F10E9" w:rsidP="00FF6FEC">
      <w:pPr>
        <w:rPr>
          <w:rFonts w:ascii="Palatino Linotype" w:hAnsi="Palatino Linotype"/>
        </w:rPr>
      </w:pPr>
    </w:p>
    <w:sectPr w:rsidR="001F10E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62CF44" w14:textId="77777777" w:rsidR="005F5F5F" w:rsidRDefault="005F5F5F">
      <w:r>
        <w:separator/>
      </w:r>
    </w:p>
  </w:endnote>
  <w:endnote w:type="continuationSeparator" w:id="0">
    <w:p w14:paraId="1583423D" w14:textId="77777777" w:rsidR="005F5F5F" w:rsidRDefault="005F5F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254EA2" w14:textId="77777777" w:rsidR="00F56CC8" w:rsidRDefault="00F56CC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52009147"/>
      <w:docPartObj>
        <w:docPartGallery w:val="Page Numbers (Bottom of Page)"/>
        <w:docPartUnique/>
      </w:docPartObj>
    </w:sdtPr>
    <w:sdtEndPr>
      <w:rPr>
        <w:noProof/>
      </w:rPr>
    </w:sdtEndPr>
    <w:sdtContent>
      <w:p w14:paraId="35E180EC" w14:textId="6B1C8E11" w:rsidR="001F10E9" w:rsidRDefault="001F10E9">
        <w:pPr>
          <w:pStyle w:val="Footer"/>
          <w:jc w:val="center"/>
        </w:pPr>
        <w:r w:rsidRPr="001F10E9">
          <w:rPr>
            <w:rFonts w:ascii="Palatino Linotype" w:hAnsi="Palatino Linotype"/>
          </w:rPr>
          <w:fldChar w:fldCharType="begin"/>
        </w:r>
        <w:r w:rsidRPr="001F10E9">
          <w:rPr>
            <w:rFonts w:ascii="Palatino Linotype" w:hAnsi="Palatino Linotype"/>
          </w:rPr>
          <w:instrText xml:space="preserve"> PAGE   \* MERGEFORMAT </w:instrText>
        </w:r>
        <w:r w:rsidRPr="001F10E9">
          <w:rPr>
            <w:rFonts w:ascii="Palatino Linotype" w:hAnsi="Palatino Linotype"/>
          </w:rPr>
          <w:fldChar w:fldCharType="separate"/>
        </w:r>
        <w:r w:rsidRPr="001F10E9">
          <w:rPr>
            <w:rFonts w:ascii="Palatino Linotype" w:hAnsi="Palatino Linotype"/>
            <w:noProof/>
          </w:rPr>
          <w:t>2</w:t>
        </w:r>
        <w:r w:rsidRPr="001F10E9">
          <w:rPr>
            <w:rFonts w:ascii="Palatino Linotype" w:hAnsi="Palatino Linotype"/>
            <w:noProof/>
          </w:rPr>
          <w:fldChar w:fldCharType="end"/>
        </w:r>
      </w:p>
    </w:sdtContent>
  </w:sdt>
  <w:p w14:paraId="38885952" w14:textId="77777777" w:rsidR="00F56CC8" w:rsidRDefault="00F56CC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6865FC" w14:textId="77777777" w:rsidR="00F56CC8" w:rsidRDefault="00F56C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2B17EB" w14:textId="77777777" w:rsidR="005F5F5F" w:rsidRDefault="005F5F5F">
      <w:r>
        <w:separator/>
      </w:r>
    </w:p>
  </w:footnote>
  <w:footnote w:type="continuationSeparator" w:id="0">
    <w:p w14:paraId="33F8FDCF" w14:textId="77777777" w:rsidR="005F5F5F" w:rsidRDefault="005F5F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13D874" w14:textId="77777777" w:rsidR="00F56CC8" w:rsidRDefault="00F56CC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273CE6" w14:textId="77777777" w:rsidR="00F56CC8" w:rsidRDefault="00F56CC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F9C428" w14:textId="77777777" w:rsidR="00F56CC8" w:rsidRDefault="00F56CC8">
    <w:pPr>
      <w:pStyle w:val="Header"/>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Ryan Crum">
    <w15:presenceInfo w15:providerId="AD" w15:userId="S::rcrum@mccordsville.org::aff00e97-5c1f-4772-b5b1-adcac08ce0a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stylePaneSortMethod w:val="0000"/>
  <w:trackRevisions/>
  <w:defaultTabStop w:val="720"/>
  <w:characterSpacingControl w:val="doNotCompres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MS_Work10" w:val="0~ACTIVE||1~170254444||2~1||3~McCordsville.amended ordinance to approve fees.v3||5~BCOPELAND||6~BCOPELAND||7~WORDX||8~PERSONAL||10~1/1/0001 12:00:00 AM||11~1/1/0001 12:00:00 AM||17~private||25~99999||26~BCOPELAND||27~ADMIN||60~Firm Admin||61~Copeland, Beth A.||62~FIRM ADMINISTRATION||74~Copeland, Beth A.||77~Personal||82~docx||85~1/1/0001 12:00:00 AM||99~1/1/0001 12:00:00 AM||107~1/1/0001 12:00:00 AM||109~1/1/0001 12:00:00 AM||113~1/1/0001 12:00:00 AM||114~1/1/0001 12:00:00 AM||"/>
    <w:docVar w:name="zzmp10NoTrailerPromptID" w:val="ACTIVE.170254444.1"/>
    <w:docVar w:name="zzmpLegacyTrailerRemoved" w:val="True"/>
  </w:docVars>
  <w:rsids>
    <w:rsidRoot w:val="00182470"/>
    <w:rsid w:val="000307BF"/>
    <w:rsid w:val="00047A01"/>
    <w:rsid w:val="00051A44"/>
    <w:rsid w:val="0006223F"/>
    <w:rsid w:val="000674DA"/>
    <w:rsid w:val="000B26FF"/>
    <w:rsid w:val="000E006D"/>
    <w:rsid w:val="0011158F"/>
    <w:rsid w:val="00116643"/>
    <w:rsid w:val="0017376C"/>
    <w:rsid w:val="00182470"/>
    <w:rsid w:val="001B6BA5"/>
    <w:rsid w:val="001F10E9"/>
    <w:rsid w:val="001F1AE3"/>
    <w:rsid w:val="00201ECC"/>
    <w:rsid w:val="00211DF0"/>
    <w:rsid w:val="002123CB"/>
    <w:rsid w:val="00246E15"/>
    <w:rsid w:val="002B3D84"/>
    <w:rsid w:val="002C0ADE"/>
    <w:rsid w:val="002D04CA"/>
    <w:rsid w:val="002D1E04"/>
    <w:rsid w:val="002E0AC7"/>
    <w:rsid w:val="0030280C"/>
    <w:rsid w:val="0030731E"/>
    <w:rsid w:val="00312FB6"/>
    <w:rsid w:val="00322F94"/>
    <w:rsid w:val="00360615"/>
    <w:rsid w:val="003615B8"/>
    <w:rsid w:val="00371C34"/>
    <w:rsid w:val="003A607B"/>
    <w:rsid w:val="003C4EC6"/>
    <w:rsid w:val="003D38E2"/>
    <w:rsid w:val="003E1F37"/>
    <w:rsid w:val="003F35CF"/>
    <w:rsid w:val="003F75FC"/>
    <w:rsid w:val="004169B7"/>
    <w:rsid w:val="00440A25"/>
    <w:rsid w:val="004547CA"/>
    <w:rsid w:val="00473012"/>
    <w:rsid w:val="004847FA"/>
    <w:rsid w:val="004903E2"/>
    <w:rsid w:val="004A1DE6"/>
    <w:rsid w:val="004D4458"/>
    <w:rsid w:val="004E67E7"/>
    <w:rsid w:val="00533C14"/>
    <w:rsid w:val="005561DD"/>
    <w:rsid w:val="00565F63"/>
    <w:rsid w:val="00581FD0"/>
    <w:rsid w:val="005D3682"/>
    <w:rsid w:val="005D6159"/>
    <w:rsid w:val="005F5F5F"/>
    <w:rsid w:val="005F6BAE"/>
    <w:rsid w:val="005F7960"/>
    <w:rsid w:val="00634AEF"/>
    <w:rsid w:val="006427FA"/>
    <w:rsid w:val="0068131A"/>
    <w:rsid w:val="006B3877"/>
    <w:rsid w:val="006C6142"/>
    <w:rsid w:val="006E17B1"/>
    <w:rsid w:val="0075096A"/>
    <w:rsid w:val="00763DDE"/>
    <w:rsid w:val="00776099"/>
    <w:rsid w:val="00790258"/>
    <w:rsid w:val="007A4EE8"/>
    <w:rsid w:val="007C0350"/>
    <w:rsid w:val="007C1197"/>
    <w:rsid w:val="007E4F76"/>
    <w:rsid w:val="00814368"/>
    <w:rsid w:val="0087026A"/>
    <w:rsid w:val="008C5F5C"/>
    <w:rsid w:val="008D19ED"/>
    <w:rsid w:val="008D323C"/>
    <w:rsid w:val="0090701F"/>
    <w:rsid w:val="00916784"/>
    <w:rsid w:val="0093574C"/>
    <w:rsid w:val="009631E9"/>
    <w:rsid w:val="00963B50"/>
    <w:rsid w:val="009672F6"/>
    <w:rsid w:val="009828DB"/>
    <w:rsid w:val="009A7FB3"/>
    <w:rsid w:val="009B0BD6"/>
    <w:rsid w:val="00A216D9"/>
    <w:rsid w:val="00A3319F"/>
    <w:rsid w:val="00A46B59"/>
    <w:rsid w:val="00A67C02"/>
    <w:rsid w:val="00A70B14"/>
    <w:rsid w:val="00A82F9A"/>
    <w:rsid w:val="00AB3AC4"/>
    <w:rsid w:val="00AB7863"/>
    <w:rsid w:val="00AC32B1"/>
    <w:rsid w:val="00AD1D57"/>
    <w:rsid w:val="00AE2372"/>
    <w:rsid w:val="00B02EC1"/>
    <w:rsid w:val="00B222BE"/>
    <w:rsid w:val="00B24DD3"/>
    <w:rsid w:val="00B34121"/>
    <w:rsid w:val="00B47F11"/>
    <w:rsid w:val="00BB6C11"/>
    <w:rsid w:val="00BC51B5"/>
    <w:rsid w:val="00BE2369"/>
    <w:rsid w:val="00C015DA"/>
    <w:rsid w:val="00C176F8"/>
    <w:rsid w:val="00C214FC"/>
    <w:rsid w:val="00C30DF3"/>
    <w:rsid w:val="00C42E3E"/>
    <w:rsid w:val="00C61A05"/>
    <w:rsid w:val="00C63361"/>
    <w:rsid w:val="00C669DA"/>
    <w:rsid w:val="00C72B5B"/>
    <w:rsid w:val="00C86521"/>
    <w:rsid w:val="00CA772F"/>
    <w:rsid w:val="00CB3329"/>
    <w:rsid w:val="00CC3B31"/>
    <w:rsid w:val="00CC6C14"/>
    <w:rsid w:val="00CF1421"/>
    <w:rsid w:val="00D272A3"/>
    <w:rsid w:val="00D51637"/>
    <w:rsid w:val="00D56EED"/>
    <w:rsid w:val="00D80782"/>
    <w:rsid w:val="00D81415"/>
    <w:rsid w:val="00DB08E0"/>
    <w:rsid w:val="00DB1778"/>
    <w:rsid w:val="00DD175C"/>
    <w:rsid w:val="00DE50B8"/>
    <w:rsid w:val="00DF4EB8"/>
    <w:rsid w:val="00E00AB2"/>
    <w:rsid w:val="00E07420"/>
    <w:rsid w:val="00E40046"/>
    <w:rsid w:val="00E814AD"/>
    <w:rsid w:val="00EF5B83"/>
    <w:rsid w:val="00F06398"/>
    <w:rsid w:val="00F14F4C"/>
    <w:rsid w:val="00F56CC8"/>
    <w:rsid w:val="00F85A20"/>
    <w:rsid w:val="00FA28EA"/>
    <w:rsid w:val="00FE3D25"/>
    <w:rsid w:val="00FF68A2"/>
    <w:rsid w:val="00FF6F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229E4D"/>
  <w15:chartTrackingRefBased/>
  <w15:docId w15:val="{F715A0A1-9943-4F3D-B2E9-120140BDE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semiHidden="1" w:uiPriority="9" w:qFormat="1"/>
    <w:lsdException w:name="heading 2" w:semiHidden="1" w:uiPriority="9" w:qFormat="1"/>
    <w:lsdException w:name="heading 3" w:semiHidden="1" w:uiPriority="9" w:qFormat="1"/>
    <w:lsdException w:name="heading 4" w:semiHidden="1"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qFormat="1"/>
    <w:lsdException w:name="Default Paragraph Font" w:semiHidden="1" w:uiPriority="1" w:unhideWhenUsed="1"/>
    <w:lsdException w:name="Body Text" w:semiHidden="1" w:uiPriority="0"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qFormat="1"/>
    <w:lsdException w:name="Body Text First Indent 2" w:semiHidden="1" w:uiPriority="0" w:unhideWhenUsed="1" w:qFormat="1"/>
    <w:lsdException w:name="Note Heading" w:semiHidden="1" w:unhideWhenUsed="1"/>
    <w:lsdException w:name="Body Text 2" w:semiHidden="1" w:uiPriority="0" w:unhideWhenUsed="1" w:qFormat="1"/>
    <w:lsdException w:name="Body Text 3" w:semiHidden="1" w:unhideWhenUsed="1"/>
    <w:lsdException w:name="Body Text Indent 2" w:semiHidden="1" w:unhideWhenUsed="1"/>
    <w:lsdException w:name="Body Text Indent 3" w:semiHidden="1" w:unhideWhenUsed="1"/>
    <w:lsdException w:name="Block Text" w:semiHidden="1" w:uiPriority="0" w:unhideWhenUsed="1" w:qFormat="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uiPriority="0"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2470"/>
    <w:pPr>
      <w:spacing w:after="0" w:line="240" w:lineRule="auto"/>
    </w:pPr>
    <w:rPr>
      <w:rFonts w:ascii="Times New Roman" w:eastAsia="Times New Roman" w:hAnsi="Times New Roman"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tabs>
        <w:tab w:val="center" w:pos="4680"/>
        <w:tab w:val="right" w:pos="9360"/>
      </w:tabs>
      <w:jc w:val="both"/>
    </w:pPr>
    <w:rPr>
      <w:rFonts w:ascii="Arial" w:eastAsiaTheme="minorHAnsi" w:hAnsi="Arial" w:cstheme="minorBidi"/>
      <w:szCs w:val="22"/>
    </w:rPr>
  </w:style>
  <w:style w:type="character" w:customStyle="1" w:styleId="HeaderChar">
    <w:name w:val="Header Char"/>
    <w:basedOn w:val="DefaultParagraphFont"/>
    <w:link w:val="Header"/>
    <w:uiPriority w:val="99"/>
    <w:rPr>
      <w:rFonts w:ascii="Times New Roman" w:hAnsi="Times New Roman"/>
      <w:sz w:val="24"/>
    </w:rPr>
  </w:style>
  <w:style w:type="paragraph" w:styleId="BodyText">
    <w:name w:val="Body Text"/>
    <w:basedOn w:val="Normal"/>
    <w:link w:val="BodyTextChar"/>
    <w:qFormat/>
    <w:pPr>
      <w:jc w:val="both"/>
    </w:pPr>
    <w:rPr>
      <w:rFonts w:ascii="Arial" w:eastAsiaTheme="minorHAnsi" w:hAnsi="Arial" w:cstheme="minorBidi"/>
      <w:szCs w:val="22"/>
    </w:rPr>
  </w:style>
  <w:style w:type="character" w:customStyle="1" w:styleId="BodyTextChar">
    <w:name w:val="Body Text Char"/>
    <w:basedOn w:val="DefaultParagraphFont"/>
    <w:link w:val="BodyText"/>
    <w:rPr>
      <w:rFonts w:ascii="Times New Roman" w:hAnsi="Times New Roman"/>
      <w:sz w:val="24"/>
    </w:rPr>
  </w:style>
  <w:style w:type="paragraph" w:styleId="BodyText2">
    <w:name w:val="Body Text 2"/>
    <w:basedOn w:val="Normal"/>
    <w:link w:val="BodyText2Char"/>
    <w:qFormat/>
    <w:pPr>
      <w:spacing w:line="480" w:lineRule="auto"/>
      <w:jc w:val="both"/>
    </w:pPr>
    <w:rPr>
      <w:rFonts w:ascii="Arial" w:eastAsiaTheme="minorHAnsi" w:hAnsi="Arial" w:cstheme="minorBidi"/>
      <w:szCs w:val="22"/>
    </w:rPr>
  </w:style>
  <w:style w:type="character" w:customStyle="1" w:styleId="BodyText2Char">
    <w:name w:val="Body Text 2 Char"/>
    <w:basedOn w:val="DefaultParagraphFont"/>
    <w:link w:val="BodyText2"/>
    <w:rPr>
      <w:rFonts w:ascii="Times New Roman" w:hAnsi="Times New Roman"/>
      <w:sz w:val="24"/>
    </w:rPr>
  </w:style>
  <w:style w:type="paragraph" w:styleId="BodyTextIndent">
    <w:name w:val="Body Text Indent"/>
    <w:basedOn w:val="Normal"/>
    <w:next w:val="Normal"/>
    <w:link w:val="BodyTextIndentChar"/>
    <w:qFormat/>
    <w:pPr>
      <w:spacing w:after="240"/>
      <w:ind w:left="720" w:right="720"/>
      <w:jc w:val="both"/>
    </w:pPr>
    <w:rPr>
      <w:rFonts w:ascii="Arial" w:eastAsiaTheme="minorHAnsi" w:hAnsi="Arial" w:cstheme="minorBidi"/>
      <w:szCs w:val="22"/>
    </w:rPr>
  </w:style>
  <w:style w:type="character" w:customStyle="1" w:styleId="BodyTextIndentChar">
    <w:name w:val="Body Text Indent Char"/>
    <w:basedOn w:val="DefaultParagraphFont"/>
    <w:link w:val="BodyTextIndent"/>
    <w:rPr>
      <w:rFonts w:ascii="Times New Roman" w:hAnsi="Times New Roman"/>
      <w:sz w:val="24"/>
    </w:rPr>
  </w:style>
  <w:style w:type="paragraph" w:styleId="BodyTextFirstIndent2">
    <w:name w:val="Body Text First Indent 2"/>
    <w:aliases w:val="BTFI 2"/>
    <w:basedOn w:val="Normal"/>
    <w:link w:val="BodyTextFirstIndent2Char"/>
    <w:qFormat/>
    <w:pPr>
      <w:spacing w:line="480" w:lineRule="auto"/>
      <w:ind w:firstLine="720"/>
      <w:jc w:val="both"/>
    </w:pPr>
    <w:rPr>
      <w:rFonts w:ascii="Arial" w:eastAsiaTheme="minorHAnsi" w:hAnsi="Arial" w:cstheme="minorBidi"/>
      <w:szCs w:val="22"/>
    </w:rPr>
  </w:style>
  <w:style w:type="character" w:customStyle="1" w:styleId="BodyTextFirstIndent2Char">
    <w:name w:val="Body Text First Indent 2 Char"/>
    <w:aliases w:val="BTFI 2 Char"/>
    <w:basedOn w:val="BodyTextIndentChar"/>
    <w:link w:val="BodyTextFirstIndent2"/>
    <w:rPr>
      <w:rFonts w:ascii="Times New Roman" w:hAnsi="Times New Roman"/>
      <w:sz w:val="24"/>
    </w:rPr>
  </w:style>
  <w:style w:type="paragraph" w:styleId="BodyTextFirstIndent">
    <w:name w:val="Body Text First Indent"/>
    <w:aliases w:val="BTFI"/>
    <w:basedOn w:val="Normal"/>
    <w:link w:val="BodyTextFirstIndentChar"/>
    <w:qFormat/>
    <w:pPr>
      <w:spacing w:after="240"/>
      <w:ind w:firstLine="720"/>
      <w:jc w:val="both"/>
    </w:pPr>
    <w:rPr>
      <w:rFonts w:ascii="Arial" w:eastAsiaTheme="minorHAnsi" w:hAnsi="Arial" w:cstheme="minorBidi"/>
      <w:szCs w:val="22"/>
    </w:rPr>
  </w:style>
  <w:style w:type="character" w:customStyle="1" w:styleId="BodyTextFirstIndentChar">
    <w:name w:val="Body Text First Indent Char"/>
    <w:aliases w:val="BTFI Char"/>
    <w:basedOn w:val="BodyTextChar"/>
    <w:link w:val="BodyTextFirstIndent"/>
    <w:rPr>
      <w:rFonts w:ascii="Times New Roman" w:hAnsi="Times New Roman"/>
      <w:sz w:val="24"/>
    </w:rPr>
  </w:style>
  <w:style w:type="paragraph" w:customStyle="1" w:styleId="BT12pt">
    <w:name w:val="BT 12pt"/>
    <w:basedOn w:val="Normal"/>
    <w:link w:val="BT12ptChar"/>
    <w:qFormat/>
    <w:pPr>
      <w:spacing w:after="240"/>
    </w:pPr>
  </w:style>
  <w:style w:type="character" w:customStyle="1" w:styleId="BT12ptChar">
    <w:name w:val="BT 12pt Char"/>
    <w:basedOn w:val="DefaultParagraphFont"/>
    <w:link w:val="BT12pt"/>
    <w:rPr>
      <w:rFonts w:ascii="Times New Roman" w:hAnsi="Times New Roman"/>
      <w:sz w:val="24"/>
    </w:rPr>
  </w:style>
  <w:style w:type="paragraph" w:styleId="Quote">
    <w:name w:val="Quote"/>
    <w:basedOn w:val="Normal"/>
    <w:next w:val="Normal"/>
    <w:link w:val="QuoteChar"/>
    <w:qFormat/>
    <w:pPr>
      <w:spacing w:after="240"/>
      <w:ind w:left="1440" w:right="1440"/>
      <w:jc w:val="both"/>
    </w:pPr>
    <w:rPr>
      <w:rFonts w:ascii="Arial" w:eastAsiaTheme="minorHAnsi" w:hAnsi="Arial" w:cstheme="minorBidi"/>
      <w:iCs/>
      <w:szCs w:val="22"/>
    </w:rPr>
  </w:style>
  <w:style w:type="character" w:customStyle="1" w:styleId="QuoteChar">
    <w:name w:val="Quote Char"/>
    <w:basedOn w:val="DefaultParagraphFont"/>
    <w:link w:val="Quote"/>
    <w:rPr>
      <w:rFonts w:ascii="Times New Roman" w:hAnsi="Times New Roman"/>
      <w:iCs/>
      <w:sz w:val="24"/>
    </w:rPr>
  </w:style>
  <w:style w:type="paragraph" w:customStyle="1" w:styleId="RightTab65">
    <w:name w:val="Right Tab 6.5"/>
    <w:basedOn w:val="Normal"/>
    <w:link w:val="RightTab65Char"/>
    <w:qFormat/>
    <w:pPr>
      <w:tabs>
        <w:tab w:val="right" w:pos="9360"/>
      </w:tabs>
    </w:pPr>
  </w:style>
  <w:style w:type="character" w:customStyle="1" w:styleId="RightTab65Char">
    <w:name w:val="Right Tab 6.5 Char"/>
    <w:basedOn w:val="DefaultParagraphFont"/>
    <w:link w:val="RightTab65"/>
    <w:rPr>
      <w:rFonts w:ascii="Times New Roman" w:hAnsi="Times New Roman"/>
      <w:sz w:val="24"/>
    </w:rPr>
  </w:style>
  <w:style w:type="paragraph" w:customStyle="1" w:styleId="SignDated">
    <w:name w:val="Sign Dated"/>
    <w:basedOn w:val="Normal"/>
    <w:link w:val="SignDatedChar"/>
    <w:qFormat/>
    <w:pPr>
      <w:keepNext/>
      <w:keepLines/>
      <w:tabs>
        <w:tab w:val="right" w:leader="underscore" w:pos="3600"/>
        <w:tab w:val="left" w:pos="4680"/>
        <w:tab w:val="right" w:leader="underscore" w:pos="9360"/>
      </w:tabs>
      <w:spacing w:after="240"/>
      <w:ind w:left="4680" w:hanging="4680"/>
    </w:pPr>
  </w:style>
  <w:style w:type="character" w:customStyle="1" w:styleId="SignDatedChar">
    <w:name w:val="Sign Dated Char"/>
    <w:basedOn w:val="DefaultParagraphFont"/>
    <w:link w:val="SignDated"/>
    <w:rPr>
      <w:rFonts w:ascii="Times New Roman" w:hAnsi="Times New Roman"/>
      <w:sz w:val="24"/>
    </w:rPr>
  </w:style>
  <w:style w:type="paragraph" w:customStyle="1" w:styleId="SignDouble">
    <w:name w:val="Sign Double"/>
    <w:basedOn w:val="Normal"/>
    <w:next w:val="SignDoubleCont"/>
    <w:link w:val="SignDoubleChar"/>
    <w:qFormat/>
    <w:pPr>
      <w:keepNext/>
      <w:keepLines/>
      <w:tabs>
        <w:tab w:val="right" w:leader="underscore" w:pos="4320"/>
        <w:tab w:val="left" w:pos="4680"/>
        <w:tab w:val="right" w:leader="underscore" w:pos="9360"/>
      </w:tabs>
    </w:pPr>
  </w:style>
  <w:style w:type="character" w:customStyle="1" w:styleId="SignDoubleChar">
    <w:name w:val="Sign Double Char"/>
    <w:basedOn w:val="DefaultParagraphFont"/>
    <w:link w:val="SignDouble"/>
    <w:rPr>
      <w:rFonts w:ascii="Times New Roman" w:hAnsi="Times New Roman"/>
      <w:sz w:val="24"/>
    </w:rPr>
  </w:style>
  <w:style w:type="paragraph" w:customStyle="1" w:styleId="SignDoubleCont">
    <w:name w:val="Sign Double Cont"/>
    <w:basedOn w:val="Normal"/>
    <w:link w:val="SignDoubleContChar"/>
    <w:semiHidden/>
    <w:pPr>
      <w:keepNext/>
      <w:tabs>
        <w:tab w:val="right" w:pos="4147"/>
        <w:tab w:val="left" w:pos="4723"/>
        <w:tab w:val="right" w:pos="9274"/>
      </w:tabs>
    </w:pPr>
  </w:style>
  <w:style w:type="character" w:customStyle="1" w:styleId="SignDoubleContChar">
    <w:name w:val="Sign Double Cont Char"/>
    <w:basedOn w:val="DefaultParagraphFont"/>
    <w:link w:val="SignDoubleCont"/>
    <w:semiHidden/>
    <w:rPr>
      <w:rFonts w:ascii="Times New Roman" w:hAnsi="Times New Roman"/>
      <w:sz w:val="24"/>
    </w:rPr>
  </w:style>
  <w:style w:type="paragraph" w:styleId="Signature">
    <w:name w:val="Signature"/>
    <w:basedOn w:val="Normal"/>
    <w:link w:val="SignatureChar"/>
    <w:qFormat/>
    <w:pPr>
      <w:keepNext/>
      <w:keepLines/>
      <w:tabs>
        <w:tab w:val="right" w:leader="underscore" w:pos="9360"/>
      </w:tabs>
      <w:spacing w:after="240"/>
      <w:ind w:left="4680"/>
      <w:contextualSpacing/>
      <w:jc w:val="both"/>
    </w:pPr>
    <w:rPr>
      <w:rFonts w:ascii="Arial" w:eastAsiaTheme="minorHAnsi" w:hAnsi="Arial" w:cstheme="minorBidi"/>
      <w:szCs w:val="22"/>
    </w:rPr>
  </w:style>
  <w:style w:type="character" w:customStyle="1" w:styleId="SignatureChar">
    <w:name w:val="Signature Char"/>
    <w:basedOn w:val="DefaultParagraphFont"/>
    <w:link w:val="Signature"/>
    <w:rPr>
      <w:rFonts w:ascii="Times New Roman" w:hAnsi="Times New Roman"/>
      <w:sz w:val="24"/>
    </w:rPr>
  </w:style>
  <w:style w:type="paragraph" w:styleId="Subtitle">
    <w:name w:val="Subtitle"/>
    <w:basedOn w:val="Normal"/>
    <w:next w:val="Normal"/>
    <w:link w:val="SubtitleChar"/>
    <w:qFormat/>
    <w:pPr>
      <w:keepNext/>
      <w:numPr>
        <w:ilvl w:val="1"/>
      </w:numPr>
      <w:spacing w:after="240"/>
    </w:pPr>
    <w:rPr>
      <w:rFonts w:ascii="Arial" w:eastAsiaTheme="minorEastAsia" w:hAnsi="Arial" w:cstheme="minorBidi"/>
      <w:b/>
      <w:szCs w:val="22"/>
    </w:rPr>
  </w:style>
  <w:style w:type="character" w:customStyle="1" w:styleId="SubtitleChar">
    <w:name w:val="Subtitle Char"/>
    <w:basedOn w:val="DefaultParagraphFont"/>
    <w:link w:val="Subtitle"/>
    <w:rPr>
      <w:rFonts w:ascii="Times New Roman" w:eastAsiaTheme="minorEastAsia" w:hAnsi="Times New Roman"/>
      <w:b/>
      <w:sz w:val="24"/>
    </w:rPr>
  </w:style>
  <w:style w:type="paragraph" w:styleId="Title">
    <w:name w:val="Title"/>
    <w:basedOn w:val="Normal"/>
    <w:next w:val="Normal"/>
    <w:link w:val="TitleChar"/>
    <w:qFormat/>
    <w:pPr>
      <w:keepNext/>
      <w:spacing w:after="240"/>
      <w:jc w:val="center"/>
    </w:pPr>
    <w:rPr>
      <w:rFonts w:ascii="Arial" w:eastAsiaTheme="majorEastAsia" w:hAnsi="Arial" w:cstheme="majorBidi"/>
      <w:b/>
      <w:szCs w:val="56"/>
    </w:rPr>
  </w:style>
  <w:style w:type="character" w:customStyle="1" w:styleId="TitleChar">
    <w:name w:val="Title Char"/>
    <w:basedOn w:val="DefaultParagraphFont"/>
    <w:link w:val="Title"/>
    <w:rPr>
      <w:rFonts w:ascii="Times New Roman" w:eastAsiaTheme="majorEastAsia" w:hAnsi="Times New Roman" w:cstheme="majorBidi"/>
      <w:b/>
      <w:sz w:val="24"/>
      <w:szCs w:val="56"/>
    </w:rPr>
  </w:style>
  <w:style w:type="paragraph" w:customStyle="1" w:styleId="TitleAllCap">
    <w:name w:val="Title All Cap"/>
    <w:basedOn w:val="Normal"/>
    <w:next w:val="Normal"/>
    <w:link w:val="TitleAllCapChar"/>
    <w:qFormat/>
    <w:pPr>
      <w:keepNext/>
      <w:spacing w:after="240"/>
      <w:jc w:val="center"/>
    </w:pPr>
    <w:rPr>
      <w:b/>
      <w:caps/>
    </w:rPr>
  </w:style>
  <w:style w:type="character" w:customStyle="1" w:styleId="TitleAllCapChar">
    <w:name w:val="Title All Cap Char"/>
    <w:basedOn w:val="DefaultParagraphFont"/>
    <w:link w:val="TitleAllCap"/>
    <w:rPr>
      <w:rFonts w:ascii="Times New Roman" w:hAnsi="Times New Roman"/>
      <w:b/>
      <w:caps/>
      <w:sz w:val="24"/>
    </w:rPr>
  </w:style>
  <w:style w:type="paragraph" w:styleId="Footer">
    <w:name w:val="footer"/>
    <w:basedOn w:val="Normal"/>
    <w:link w:val="FooterChar"/>
    <w:uiPriority w:val="99"/>
    <w:unhideWhenUsed/>
    <w:pPr>
      <w:tabs>
        <w:tab w:val="center" w:pos="4680"/>
        <w:tab w:val="right" w:pos="9360"/>
      </w:tabs>
      <w:jc w:val="both"/>
    </w:pPr>
    <w:rPr>
      <w:rFonts w:ascii="Arial" w:eastAsiaTheme="minorHAnsi" w:hAnsi="Arial" w:cstheme="minorBidi"/>
      <w:szCs w:val="22"/>
    </w:rPr>
  </w:style>
  <w:style w:type="character" w:customStyle="1" w:styleId="FooterChar">
    <w:name w:val="Footer Char"/>
    <w:basedOn w:val="DefaultParagraphFont"/>
    <w:link w:val="Footer"/>
    <w:uiPriority w:val="99"/>
    <w:rPr>
      <w:rFonts w:ascii="Times New Roman" w:hAnsi="Times New Roman"/>
      <w:sz w:val="24"/>
    </w:rPr>
  </w:style>
  <w:style w:type="character" w:styleId="CommentReference">
    <w:name w:val="annotation reference"/>
    <w:basedOn w:val="DefaultParagraphFont"/>
    <w:uiPriority w:val="99"/>
    <w:semiHidden/>
    <w:unhideWhenUsed/>
    <w:rsid w:val="002B3D84"/>
    <w:rPr>
      <w:sz w:val="16"/>
      <w:szCs w:val="16"/>
    </w:rPr>
  </w:style>
  <w:style w:type="paragraph" w:styleId="CommentText">
    <w:name w:val="annotation text"/>
    <w:basedOn w:val="Normal"/>
    <w:link w:val="CommentTextChar"/>
    <w:uiPriority w:val="99"/>
    <w:unhideWhenUsed/>
    <w:rsid w:val="002B3D84"/>
    <w:rPr>
      <w:sz w:val="20"/>
      <w:szCs w:val="20"/>
    </w:rPr>
  </w:style>
  <w:style w:type="character" w:customStyle="1" w:styleId="CommentTextChar">
    <w:name w:val="Comment Text Char"/>
    <w:basedOn w:val="DefaultParagraphFont"/>
    <w:link w:val="CommentText"/>
    <w:uiPriority w:val="99"/>
    <w:rsid w:val="002B3D84"/>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2B3D84"/>
    <w:rPr>
      <w:b/>
      <w:bCs/>
    </w:rPr>
  </w:style>
  <w:style w:type="character" w:customStyle="1" w:styleId="CommentSubjectChar">
    <w:name w:val="Comment Subject Char"/>
    <w:basedOn w:val="CommentTextChar"/>
    <w:link w:val="CommentSubject"/>
    <w:uiPriority w:val="99"/>
    <w:semiHidden/>
    <w:rsid w:val="002B3D84"/>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2B3D8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3D84"/>
    <w:rPr>
      <w:rFonts w:ascii="Segoe UI" w:eastAsia="Times New Roman" w:hAnsi="Segoe UI" w:cs="Segoe UI"/>
      <w:sz w:val="18"/>
      <w:szCs w:val="18"/>
    </w:rPr>
  </w:style>
  <w:style w:type="table" w:styleId="TableGrid">
    <w:name w:val="Table Grid"/>
    <w:basedOn w:val="TableNormal"/>
    <w:uiPriority w:val="39"/>
    <w:rsid w:val="00E814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E814AD"/>
    <w:rPr>
      <w:color w:val="808080"/>
    </w:rPr>
  </w:style>
  <w:style w:type="paragraph" w:styleId="Revision">
    <w:name w:val="Revision"/>
    <w:hidden/>
    <w:uiPriority w:val="99"/>
    <w:semiHidden/>
    <w:rsid w:val="00A67C02"/>
    <w:pPr>
      <w:spacing w:after="0" w:line="240" w:lineRule="auto"/>
    </w:pPr>
    <w:rPr>
      <w:rFonts w:ascii="Times New Roman" w:eastAsia="Times New Roman"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63116393">
      <w:bodyDiv w:val="1"/>
      <w:marLeft w:val="0"/>
      <w:marRight w:val="0"/>
      <w:marTop w:val="0"/>
      <w:marBottom w:val="0"/>
      <w:divBdr>
        <w:top w:val="none" w:sz="0" w:space="0" w:color="auto"/>
        <w:left w:val="none" w:sz="0" w:space="0" w:color="auto"/>
        <w:bottom w:val="none" w:sz="0" w:space="0" w:color="auto"/>
        <w:right w:val="none" w:sz="0" w:space="0" w:color="auto"/>
      </w:divBdr>
    </w:div>
    <w:div w:id="2037849109">
      <w:bodyDiv w:val="1"/>
      <w:marLeft w:val="0"/>
      <w:marRight w:val="0"/>
      <w:marTop w:val="0"/>
      <w:marBottom w:val="0"/>
      <w:divBdr>
        <w:top w:val="none" w:sz="0" w:space="0" w:color="auto"/>
        <w:left w:val="none" w:sz="0" w:space="0" w:color="auto"/>
        <w:bottom w:val="none" w:sz="0" w:space="0" w:color="auto"/>
        <w:right w:val="none" w:sz="0" w:space="0" w:color="auto"/>
      </w:divBdr>
    </w:div>
    <w:div w:id="2094810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p r o p e r t i e s   x m l n s = " h t t p : / / w w w . i m a n a g e . c o m / w o r k / x m l s c h e m a " >  
     < d o c u m e n t i d > A c t i v e ! 1 7 0 2 5 4 4 4 4 . 1 < / d o c u m e n t i d >  
     < s e n d e r i d > B C O P E L A N D < / s e n d e r i d >  
     < s e n d e r e m a i l > B C O P E L A N D @ T A F T L A W . C O M < / s e n d e r e m a i l >  
     < l a s t m o d i f i e d > 2 0 2 4 - 1 2 - 1 1 T 1 1 : 0 0 : 0 0 . 0 0 0 0 0 0 0 - 0 5 : 0 0 < / l a s t m o d i f i e d >  
     < d a t a b a s e > A c t i v e < / d a t a b a s e >  
 < / 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BA04B0-13D5-45BD-B256-AADF61ACEF1B}">
  <ds:schemaRefs>
    <ds:schemaRef ds:uri="http://www.imanage.com/work/xmlschema"/>
  </ds:schemaRefs>
</ds:datastoreItem>
</file>

<file path=customXml/itemProps2.xml><?xml version="1.0" encoding="utf-8"?>
<ds:datastoreItem xmlns:ds="http://schemas.openxmlformats.org/officeDocument/2006/customXml" ds:itemID="{A72D4948-7E02-48FC-B4A6-0F7E31470E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1462</Words>
  <Characters>8339</Characters>
  <Application>Microsoft Office Word</Application>
  <DocSecurity>0</DocSecurity>
  <Lines>69</Lines>
  <Paragraphs>19</Paragraphs>
  <ScaleCrop>false</ScaleCrop>
  <Company/>
  <LinksUpToDate>false</LinksUpToDate>
  <CharactersWithSpaces>9782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Ryan Crum</dc:creator>
  <dc:description/>
  <cp:lastModifiedBy>Ryan Crum</cp:lastModifiedBy>
  <cp:revision>3</cp:revision>
  <cp:lastPrinted>1900-01-01T05:00:00Z</cp:lastPrinted>
  <dcterms:created xsi:type="dcterms:W3CDTF">2025-03-06T17:45:00Z</dcterms:created>
  <dcterms:modified xsi:type="dcterms:W3CDTF">2025-03-06T17:45:00Z</dcterms:modified>
</cp:coreProperties>
</file>