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09BD3" w14:textId="177F53D5" w:rsidR="00BA4C53" w:rsidRPr="00F47634" w:rsidRDefault="00715331" w:rsidP="00F47634">
      <w:pPr>
        <w:jc w:val="center"/>
        <w:rPr>
          <w:b/>
        </w:rPr>
      </w:pPr>
      <w:r w:rsidRPr="00F47634">
        <w:rPr>
          <w:b/>
        </w:rPr>
        <w:t xml:space="preserve">ORDINANCE NO. </w:t>
      </w:r>
      <w:r w:rsidR="00CA1806">
        <w:rPr>
          <w:b/>
          <w:u w:val="single"/>
        </w:rPr>
        <w:t>01212025</w:t>
      </w:r>
    </w:p>
    <w:p w14:paraId="2FD6C625" w14:textId="4FA45D96" w:rsidR="00715331" w:rsidRPr="00F47634" w:rsidRDefault="002D2FE0" w:rsidP="00F47634">
      <w:pPr>
        <w:jc w:val="center"/>
        <w:rPr>
          <w:b/>
          <w:u w:val="single"/>
        </w:rPr>
      </w:pPr>
      <w:r>
        <w:rPr>
          <w:b/>
          <w:u w:val="single"/>
        </w:rPr>
        <w:t xml:space="preserve">AN ORDINANCE AMENDING ZONING ORDINANCE NO. </w:t>
      </w:r>
      <w:proofErr w:type="gramStart"/>
      <w:r>
        <w:rPr>
          <w:b/>
          <w:u w:val="single"/>
        </w:rPr>
        <w:t>121410,  AS</w:t>
      </w:r>
      <w:proofErr w:type="gramEnd"/>
      <w:r>
        <w:rPr>
          <w:b/>
          <w:u w:val="single"/>
        </w:rPr>
        <w:t xml:space="preserve"> AMENDED</w:t>
      </w:r>
      <w:r w:rsidR="00C05CC8">
        <w:rPr>
          <w:b/>
          <w:u w:val="single"/>
        </w:rPr>
        <w:t>,</w:t>
      </w:r>
      <w:r>
        <w:rPr>
          <w:b/>
          <w:u w:val="single"/>
        </w:rPr>
        <w:t xml:space="preserve"> OF THE CODE OF ORDINANCES OF THE TOWN OF </w:t>
      </w:r>
      <w:proofErr w:type="spellStart"/>
      <w:r>
        <w:rPr>
          <w:b/>
          <w:u w:val="single"/>
        </w:rPr>
        <w:t>McCORDSVILLE</w:t>
      </w:r>
      <w:proofErr w:type="spellEnd"/>
      <w:r>
        <w:rPr>
          <w:b/>
          <w:u w:val="single"/>
        </w:rPr>
        <w:t>, INDIANA</w:t>
      </w:r>
    </w:p>
    <w:p w14:paraId="5D7C40C6" w14:textId="6FA7342F" w:rsidR="00715331" w:rsidRDefault="00715331" w:rsidP="002D2FE0">
      <w:pPr>
        <w:ind w:firstLine="720"/>
      </w:pPr>
      <w:r>
        <w:t>WHEREAS, the</w:t>
      </w:r>
      <w:r w:rsidR="002D2FE0">
        <w:t xml:space="preserve"> Town Council of the</w:t>
      </w:r>
      <w:r>
        <w:t xml:space="preserve"> Town of McCordsville, Indiana, has heretofore </w:t>
      </w:r>
      <w:r w:rsidR="002D2FE0">
        <w:t>adopted</w:t>
      </w:r>
      <w:r>
        <w:t xml:space="preserve"> Zoning Ordinance</w:t>
      </w:r>
      <w:r w:rsidR="002D2FE0">
        <w:t xml:space="preserve"> No. 121410, as amended, </w:t>
      </w:r>
      <w:r>
        <w:t>and</w:t>
      </w:r>
      <w:r w:rsidR="002D2FE0">
        <w:t xml:space="preserve"> has adopted as a part of the Code of Ordinances of the Town of McCordsville, Indiana; and</w:t>
      </w:r>
    </w:p>
    <w:p w14:paraId="02CDC2C7" w14:textId="77777777" w:rsidR="004176CF" w:rsidRDefault="00715331" w:rsidP="002D2FE0">
      <w:pPr>
        <w:ind w:firstLine="720"/>
      </w:pPr>
      <w:r>
        <w:t xml:space="preserve">WHEREAS, </w:t>
      </w:r>
      <w:r w:rsidR="002D2FE0">
        <w:t>upon the recommendation of staff regarding the best practices for regulating development,</w:t>
      </w:r>
      <w:r w:rsidR="00C05CC8">
        <w:t xml:space="preserve"> and the procedures and process for review and approval of development</w:t>
      </w:r>
      <w:r w:rsidR="004176CF">
        <w:t>; and</w:t>
      </w:r>
    </w:p>
    <w:p w14:paraId="2AB5ED6A" w14:textId="1F10343E" w:rsidR="004176CF" w:rsidRDefault="004176CF" w:rsidP="002D2FE0">
      <w:pPr>
        <w:ind w:firstLine="720"/>
      </w:pPr>
      <w:r>
        <w:t xml:space="preserve">WHEREAS, the Town Council of McCordsville, has, after a public hearing was held on </w:t>
      </w:r>
      <w:r w:rsidR="00061542">
        <w:rPr>
          <w:u w:val="single"/>
        </w:rPr>
        <w:t>November 19</w:t>
      </w:r>
      <w:r w:rsidRPr="00C5740B">
        <w:rPr>
          <w:u w:val="single"/>
        </w:rPr>
        <w:t>, 20</w:t>
      </w:r>
      <w:r w:rsidR="00964231" w:rsidRPr="00C5740B">
        <w:rPr>
          <w:u w:val="single"/>
        </w:rPr>
        <w:t>2</w:t>
      </w:r>
      <w:r w:rsidR="00061542">
        <w:rPr>
          <w:u w:val="single"/>
        </w:rPr>
        <w:t>4</w:t>
      </w:r>
      <w:r>
        <w:t xml:space="preserve">, received a </w:t>
      </w:r>
      <w:del w:id="0" w:author="Ryan Crum" w:date="2025-01-14T14:19:00Z" w16du:dateUtc="2025-01-14T19:19:00Z">
        <w:r w:rsidR="00061542" w:rsidDel="00CA1806">
          <w:rPr>
            <w:u w:val="single"/>
          </w:rPr>
          <w:delText>__________</w:delText>
        </w:r>
        <w:r w:rsidDel="00CA1806">
          <w:delText xml:space="preserve"> </w:delText>
        </w:r>
      </w:del>
      <w:ins w:id="1" w:author="Ryan Crum" w:date="2025-01-14T14:19:00Z" w16du:dateUtc="2025-01-14T19:19:00Z">
        <w:r w:rsidR="00CA1806">
          <w:rPr>
            <w:u w:val="single"/>
          </w:rPr>
          <w:t>favorable</w:t>
        </w:r>
        <w:r w:rsidR="00CA1806">
          <w:t xml:space="preserve"> </w:t>
        </w:r>
      </w:ins>
      <w:r>
        <w:t>recommendation from the McCordsville Advisory Plan Commission; and</w:t>
      </w:r>
    </w:p>
    <w:p w14:paraId="2061B9ED" w14:textId="77777777" w:rsidR="00715331" w:rsidRDefault="004176CF" w:rsidP="002D2FE0">
      <w:pPr>
        <w:ind w:firstLine="720"/>
      </w:pPr>
      <w:r>
        <w:t xml:space="preserve">WHEREAS, the Town Council has found </w:t>
      </w:r>
      <w:r w:rsidR="00C05CC8">
        <w:t>that such amendments</w:t>
      </w:r>
      <w:r w:rsidR="002D2FE0">
        <w:t xml:space="preserve"> are in the best interest of the health, safety, and welfare of the citizens of the Town of McCordsville, Indiana.</w:t>
      </w:r>
    </w:p>
    <w:p w14:paraId="60268F57" w14:textId="6B42D7CB" w:rsidR="00AD1C56" w:rsidRDefault="002D2FE0" w:rsidP="002D2FE0">
      <w:pPr>
        <w:ind w:firstLine="720"/>
      </w:pPr>
      <w:proofErr w:type="gramStart"/>
      <w:r w:rsidRPr="002D2FE0">
        <w:rPr>
          <w:b/>
        </w:rPr>
        <w:t>THEREFORE</w:t>
      </w:r>
      <w:proofErr w:type="gramEnd"/>
      <w:r w:rsidRPr="002D2FE0">
        <w:rPr>
          <w:b/>
        </w:rPr>
        <w:t xml:space="preserve"> </w:t>
      </w:r>
      <w:r w:rsidR="00AD1C56" w:rsidRPr="002D2FE0">
        <w:rPr>
          <w:b/>
        </w:rPr>
        <w:t>BE IT ORDAINED</w:t>
      </w:r>
      <w:r w:rsidR="00AD1C56">
        <w:t xml:space="preserve"> </w:t>
      </w:r>
      <w:r w:rsidR="004176CF">
        <w:t>by the Town Council of the Town of McCordsville</w:t>
      </w:r>
      <w:r w:rsidR="00AD1C56">
        <w:t xml:space="preserve">, </w:t>
      </w:r>
      <w:r w:rsidR="004176CF">
        <w:t>Indiana that</w:t>
      </w:r>
      <w:r w:rsidR="00AD1C56">
        <w:t xml:space="preserve"> </w:t>
      </w:r>
      <w:r w:rsidR="004176CF">
        <w:t>Zoning Ordinance No. 121410</w:t>
      </w:r>
      <w:r w:rsidR="00AD1C56">
        <w:t xml:space="preserve">, </w:t>
      </w:r>
      <w:r w:rsidR="004176CF">
        <w:t>as amended</w:t>
      </w:r>
      <w:r w:rsidR="00AD1C56">
        <w:t>,</w:t>
      </w:r>
      <w:r w:rsidR="00C05CC8">
        <w:t xml:space="preserve"> are</w:t>
      </w:r>
      <w:r w:rsidR="004176CF">
        <w:t xml:space="preserve"> hereby amended as described in Exhibit A, attached hereto.</w:t>
      </w:r>
    </w:p>
    <w:p w14:paraId="4255D911" w14:textId="571E08C7" w:rsidR="00AD1C56" w:rsidDel="00CA1806" w:rsidRDefault="00AD1C56" w:rsidP="00AD1C56">
      <w:pPr>
        <w:rPr>
          <w:del w:id="2" w:author="Ryan Crum" w:date="2025-01-14T14:20:00Z" w16du:dateUtc="2025-01-14T19:20:00Z"/>
        </w:rPr>
      </w:pPr>
      <w:del w:id="3" w:author="Ryan Crum" w:date="2025-01-14T14:20:00Z" w16du:dateUtc="2025-01-14T19:20:00Z">
        <w:r w:rsidDel="00CA1806">
          <w:delText xml:space="preserve">This ordinance was introduced and filed on the </w:delText>
        </w:r>
      </w:del>
      <w:del w:id="4" w:author="Ryan Crum" w:date="2025-01-14T14:19:00Z" w16du:dateUtc="2025-01-14T19:19:00Z">
        <w:r w:rsidR="009378B5" w:rsidDel="00CA1806">
          <w:rPr>
            <w:u w:val="single"/>
          </w:rPr>
          <w:delText>1</w:delText>
        </w:r>
        <w:r w:rsidR="00061542" w:rsidDel="00CA1806">
          <w:rPr>
            <w:u w:val="single"/>
          </w:rPr>
          <w:delText>0</w:delText>
        </w:r>
        <w:r w:rsidR="004176CF" w:rsidRPr="004176CF" w:rsidDel="00CA1806">
          <w:rPr>
            <w:u w:val="single"/>
            <w:vertAlign w:val="superscript"/>
          </w:rPr>
          <w:delText>th</w:delText>
        </w:r>
        <w:r w:rsidR="004176CF" w:rsidDel="00CA1806">
          <w:delText xml:space="preserve"> </w:delText>
        </w:r>
      </w:del>
      <w:del w:id="5" w:author="Ryan Crum" w:date="2025-01-14T14:20:00Z" w16du:dateUtc="2025-01-14T19:20:00Z">
        <w:r w:rsidDel="00CA1806">
          <w:delText xml:space="preserve">day of </w:delText>
        </w:r>
      </w:del>
      <w:del w:id="6" w:author="Ryan Crum" w:date="2025-01-14T14:19:00Z" w16du:dateUtc="2025-01-14T19:19:00Z">
        <w:r w:rsidR="00061542" w:rsidDel="00CA1806">
          <w:rPr>
            <w:u w:val="single"/>
          </w:rPr>
          <w:delText>December</w:delText>
        </w:r>
      </w:del>
      <w:del w:id="7" w:author="Ryan Crum" w:date="2025-01-14T14:20:00Z" w16du:dateUtc="2025-01-14T19:20:00Z">
        <w:r w:rsidR="00964231" w:rsidDel="00CA1806">
          <w:rPr>
            <w:u w:val="single"/>
          </w:rPr>
          <w:delText>,</w:delText>
        </w:r>
        <w:r w:rsidDel="00CA1806">
          <w:delText xml:space="preserve"> </w:delText>
        </w:r>
      </w:del>
      <w:del w:id="8" w:author="Ryan Crum" w:date="2025-01-14T14:19:00Z" w16du:dateUtc="2025-01-14T19:19:00Z">
        <w:r w:rsidDel="00CA1806">
          <w:delText>20</w:delText>
        </w:r>
        <w:r w:rsidR="00964231" w:rsidDel="00CA1806">
          <w:delText>2</w:delText>
        </w:r>
        <w:r w:rsidR="00061542" w:rsidDel="00CA1806">
          <w:delText>4</w:delText>
        </w:r>
      </w:del>
      <w:del w:id="9" w:author="Ryan Crum" w:date="2025-01-14T14:20:00Z" w16du:dateUtc="2025-01-14T19:20:00Z">
        <w:r w:rsidDel="00CA1806">
          <w:delText xml:space="preserve">.  </w:delText>
        </w:r>
      </w:del>
      <w:del w:id="10" w:author="Ryan Crum" w:date="2025-01-14T14:19:00Z" w16du:dateUtc="2025-01-14T19:19:00Z">
        <w:r w:rsidDel="00CA1806">
          <w:delText xml:space="preserve">A motion to consider on first reading on the day of introduction was offered and sustained by a vote of </w:delText>
        </w:r>
        <w:r w:rsidR="00061542" w:rsidDel="00CA1806">
          <w:rPr>
            <w:u w:val="single"/>
          </w:rPr>
          <w:delText>_</w:delText>
        </w:r>
        <w:r w:rsidDel="00CA1806">
          <w:delText xml:space="preserve"> in favor </w:delText>
        </w:r>
        <w:r w:rsidR="00061542" w:rsidDel="00CA1806">
          <w:rPr>
            <w:u w:val="single"/>
          </w:rPr>
          <w:delText>_</w:delText>
        </w:r>
        <w:r w:rsidR="004E5842" w:rsidRPr="004E5842" w:rsidDel="00CA1806">
          <w:delText xml:space="preserve"> </w:delText>
        </w:r>
        <w:r w:rsidDel="00CA1806">
          <w:delText>opposed pursuant to I.C. 36-5-2-9.8.</w:delText>
        </w:r>
      </w:del>
    </w:p>
    <w:p w14:paraId="7275408F" w14:textId="56DA4958" w:rsidR="00F47634" w:rsidRDefault="00AD1C56" w:rsidP="00AD1C56">
      <w:r>
        <w:t xml:space="preserve">This ordinance was duly ordained and passed on this </w:t>
      </w:r>
      <w:del w:id="11" w:author="Ryan Crum" w:date="2025-01-14T14:19:00Z" w16du:dateUtc="2025-01-14T19:19:00Z">
        <w:r w:rsidR="00061542" w:rsidDel="00CA1806">
          <w:rPr>
            <w:u w:val="single"/>
          </w:rPr>
          <w:delText>10</w:delText>
        </w:r>
        <w:r w:rsidR="00061542" w:rsidRPr="00061542" w:rsidDel="00CA1806">
          <w:rPr>
            <w:u w:val="single"/>
            <w:vertAlign w:val="superscript"/>
          </w:rPr>
          <w:delText>th</w:delText>
        </w:r>
        <w:r w:rsidR="004176CF" w:rsidDel="00CA1806">
          <w:delText xml:space="preserve"> </w:delText>
        </w:r>
      </w:del>
      <w:ins w:id="12" w:author="Ryan Crum" w:date="2025-01-14T14:19:00Z" w16du:dateUtc="2025-01-14T19:19:00Z">
        <w:r w:rsidR="00CA1806">
          <w:rPr>
            <w:u w:val="single"/>
          </w:rPr>
          <w:t>21</w:t>
        </w:r>
      </w:ins>
      <w:proofErr w:type="gramStart"/>
      <w:ins w:id="13" w:author="Ryan Crum" w:date="2025-01-14T14:20:00Z" w16du:dateUtc="2025-01-14T19:20:00Z">
        <w:r w:rsidR="00CA1806" w:rsidRPr="00CA1806">
          <w:rPr>
            <w:u w:val="single"/>
            <w:vertAlign w:val="superscript"/>
            <w:rPrChange w:id="14" w:author="Ryan Crum" w:date="2025-01-14T14:20:00Z" w16du:dateUtc="2025-01-14T19:20:00Z">
              <w:rPr>
                <w:u w:val="single"/>
              </w:rPr>
            </w:rPrChange>
          </w:rPr>
          <w:t>st</w:t>
        </w:r>
        <w:r w:rsidR="00CA1806">
          <w:rPr>
            <w:u w:val="single"/>
          </w:rPr>
          <w:t xml:space="preserve"> </w:t>
        </w:r>
      </w:ins>
      <w:ins w:id="15" w:author="Ryan Crum" w:date="2025-01-14T14:19:00Z" w16du:dateUtc="2025-01-14T19:19:00Z">
        <w:r w:rsidR="00CA1806">
          <w:t xml:space="preserve"> </w:t>
        </w:r>
      </w:ins>
      <w:r>
        <w:t>day</w:t>
      </w:r>
      <w:proofErr w:type="gramEnd"/>
      <w:r>
        <w:t xml:space="preserve"> of </w:t>
      </w:r>
      <w:del w:id="16" w:author="Ryan Crum" w:date="2025-01-14T14:20:00Z" w16du:dateUtc="2025-01-14T19:20:00Z">
        <w:r w:rsidR="00061542" w:rsidDel="00CA1806">
          <w:rPr>
            <w:u w:val="single"/>
          </w:rPr>
          <w:delText>December</w:delText>
        </w:r>
      </w:del>
      <w:ins w:id="17" w:author="Ryan Crum" w:date="2025-01-14T14:20:00Z" w16du:dateUtc="2025-01-14T19:20:00Z">
        <w:r w:rsidR="00CA1806">
          <w:rPr>
            <w:u w:val="single"/>
          </w:rPr>
          <w:t>January</w:t>
        </w:r>
      </w:ins>
      <w:r w:rsidR="00061542">
        <w:rPr>
          <w:u w:val="single"/>
        </w:rPr>
        <w:t>,</w:t>
      </w:r>
      <w:r w:rsidR="00061542">
        <w:t xml:space="preserve"> </w:t>
      </w:r>
      <w:del w:id="18" w:author="Ryan Crum" w:date="2025-01-14T14:20:00Z" w16du:dateUtc="2025-01-14T19:20:00Z">
        <w:r w:rsidR="00061542" w:rsidDel="00CA1806">
          <w:delText xml:space="preserve">2024 </w:delText>
        </w:r>
      </w:del>
      <w:ins w:id="19" w:author="Ryan Crum" w:date="2025-01-14T14:20:00Z" w16du:dateUtc="2025-01-14T19:20:00Z">
        <w:r w:rsidR="00CA1806">
          <w:t xml:space="preserve">2025 </w:t>
        </w:r>
      </w:ins>
      <w:r>
        <w:t>by the Town Council of the Town of McCordsville, Hancock County, Indiana, having been passed by a vote of __ in favor and __ opposed.</w:t>
      </w:r>
      <w:r w:rsidR="003B5522">
        <w:t xml:space="preserve">  This Ordinance become</w:t>
      </w:r>
      <w:r w:rsidR="00B17FFA">
        <w:t>s</w:t>
      </w:r>
      <w:r w:rsidR="003B5522">
        <w:t xml:space="preserve"> effective </w:t>
      </w:r>
      <w:r w:rsidR="008A422F">
        <w:t xml:space="preserve">immediately. </w:t>
      </w:r>
    </w:p>
    <w:p w14:paraId="401E4131" w14:textId="77777777" w:rsidR="00C5740B" w:rsidRDefault="00C5740B" w:rsidP="00AD1C56"/>
    <w:p w14:paraId="1ED54BDD" w14:textId="77777777" w:rsidR="00C5740B" w:rsidRDefault="00C5740B" w:rsidP="00AD1C56"/>
    <w:p w14:paraId="6BD9ACEE" w14:textId="77777777" w:rsidR="00C5740B" w:rsidRDefault="00C5740B" w:rsidP="00AD1C56"/>
    <w:p w14:paraId="694AACA5" w14:textId="77777777" w:rsidR="00C5740B" w:rsidRDefault="00C5740B" w:rsidP="00AD1C56"/>
    <w:p w14:paraId="2CA4D8CE" w14:textId="77777777" w:rsidR="00C5740B" w:rsidRDefault="00C5740B" w:rsidP="00AD1C56"/>
    <w:p w14:paraId="5BD1A179" w14:textId="77777777" w:rsidR="00C5740B" w:rsidRDefault="00C5740B" w:rsidP="00AD1C56"/>
    <w:p w14:paraId="0AEEE718" w14:textId="77777777" w:rsidR="00C5740B" w:rsidRDefault="00C5740B" w:rsidP="00AD1C56"/>
    <w:p w14:paraId="29411807" w14:textId="77777777" w:rsidR="00C5740B" w:rsidRDefault="00C5740B" w:rsidP="00AD1C56"/>
    <w:p w14:paraId="59CF6AE5" w14:textId="77777777" w:rsidR="00C5740B" w:rsidRDefault="00C5740B" w:rsidP="00AD1C56"/>
    <w:p w14:paraId="173A908F" w14:textId="536AD631" w:rsidR="006D2D51" w:rsidRDefault="006D2D51" w:rsidP="00AD1C56">
      <w:r>
        <w:lastRenderedPageBreak/>
        <w:t xml:space="preserve">TOWN OF </w:t>
      </w:r>
      <w:proofErr w:type="spellStart"/>
      <w:r>
        <w:t>McCORDSVILLE</w:t>
      </w:r>
      <w:proofErr w:type="spellEnd"/>
      <w:r>
        <w:t>, INDIANA</w:t>
      </w:r>
      <w:r w:rsidR="00F47634">
        <w:t>, BY ITS TOWN COUNCIL</w:t>
      </w:r>
    </w:p>
    <w:p w14:paraId="52DF49BF" w14:textId="5A00DDA6" w:rsidR="003F4813" w:rsidRPr="003F4813" w:rsidRDefault="003F4813" w:rsidP="003F48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pPr>
      <w:r w:rsidRPr="003F4813">
        <w:t>Voting Affirmative</w:t>
      </w:r>
      <w:proofErr w:type="gramStart"/>
      <w:r w:rsidRPr="003F4813">
        <w:t>:</w:t>
      </w:r>
      <w:r w:rsidRPr="003F4813">
        <w:tab/>
      </w:r>
      <w:r w:rsidRPr="003F4813">
        <w:tab/>
      </w:r>
      <w:r w:rsidRPr="003F4813">
        <w:tab/>
      </w:r>
      <w:r w:rsidRPr="003F4813">
        <w:tab/>
        <w:t xml:space="preserve">           </w:t>
      </w:r>
      <w:r>
        <w:tab/>
      </w:r>
      <w:r w:rsidRPr="003F4813">
        <w:t>Voting</w:t>
      </w:r>
      <w:proofErr w:type="gramEnd"/>
      <w:r w:rsidRPr="003F4813">
        <w:t xml:space="preserve"> Opposed:</w:t>
      </w:r>
    </w:p>
    <w:p w14:paraId="2A2025C9" w14:textId="77777777" w:rsidR="003F4813" w:rsidRDefault="003F4813" w:rsidP="003F48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pPr>
    </w:p>
    <w:p w14:paraId="4BF9F6F4" w14:textId="4E6F97D2"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r w:rsidRPr="003F4813">
        <w:t>____________________________</w:t>
      </w:r>
      <w:proofErr w:type="gramStart"/>
      <w:r w:rsidRPr="003F4813">
        <w:t>__</w:t>
      </w:r>
      <w:proofErr w:type="gramEnd"/>
      <w:r w:rsidRPr="003F4813">
        <w:t>___</w:t>
      </w:r>
      <w:r w:rsidRPr="003F4813">
        <w:tab/>
      </w:r>
      <w:r w:rsidRPr="003F4813">
        <w:tab/>
        <w:t>_________________________________</w:t>
      </w:r>
    </w:p>
    <w:p w14:paraId="0FF95971" w14:textId="1856D6C8" w:rsidR="003F4813" w:rsidRDefault="009378B5"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r>
        <w:t>Gregory J. Brewer</w:t>
      </w:r>
      <w:r w:rsidR="003F4813" w:rsidRPr="003F4813">
        <w:tab/>
      </w:r>
      <w:r w:rsidR="003F4813" w:rsidRPr="003F4813">
        <w:tab/>
      </w:r>
      <w:r w:rsidR="003F4813" w:rsidRPr="003F4813">
        <w:tab/>
      </w:r>
      <w:r w:rsidR="003F4813" w:rsidRPr="003F4813">
        <w:tab/>
      </w:r>
      <w:r w:rsidR="003F4813" w:rsidRPr="003F4813">
        <w:tab/>
      </w:r>
      <w:r>
        <w:t>Gregory J. Brewer</w:t>
      </w:r>
      <w:r w:rsidR="00C5740B" w:rsidRPr="003F4813">
        <w:tab/>
      </w:r>
    </w:p>
    <w:p w14:paraId="02E4BDA2" w14:textId="1C4BB098" w:rsidR="00964231"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p>
    <w:p w14:paraId="1EC2684D" w14:textId="77777777" w:rsidR="00964231" w:rsidRPr="003F4813"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spacing w:after="0" w:line="240" w:lineRule="auto"/>
        <w:ind w:left="5040" w:hanging="5040"/>
      </w:pPr>
    </w:p>
    <w:p w14:paraId="6BE8F25B" w14:textId="2E566956"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roofErr w:type="gramStart"/>
      <w:r w:rsidRPr="003F4813">
        <w:t xml:space="preserve">_________________________________  </w:t>
      </w:r>
      <w:r w:rsidRPr="003F4813">
        <w:tab/>
      </w:r>
      <w:r>
        <w:tab/>
      </w:r>
      <w:proofErr w:type="gramEnd"/>
      <w:r w:rsidRPr="003F4813">
        <w:t>_________________________________</w:t>
      </w:r>
    </w:p>
    <w:p w14:paraId="54B2F86D" w14:textId="0071B14E" w:rsidR="00964231" w:rsidRDefault="00061542" w:rsidP="00C574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t xml:space="preserve">Scott Jones </w:t>
      </w:r>
      <w:r>
        <w:tab/>
      </w:r>
      <w:r w:rsidR="003F4813" w:rsidRPr="003F4813">
        <w:tab/>
      </w:r>
      <w:r w:rsidR="003F4813" w:rsidRPr="003F4813">
        <w:tab/>
      </w:r>
      <w:r w:rsidR="003F4813" w:rsidRPr="003F4813">
        <w:tab/>
      </w:r>
      <w:r w:rsidR="003F4813" w:rsidRPr="003F4813">
        <w:tab/>
      </w:r>
      <w:r w:rsidR="003F4813" w:rsidRPr="003F4813">
        <w:tab/>
      </w:r>
      <w:r>
        <w:t xml:space="preserve">Scott Jones </w:t>
      </w:r>
      <w:r>
        <w:tab/>
      </w:r>
      <w:r w:rsidR="00615971" w:rsidRPr="003F4813">
        <w:tab/>
      </w:r>
    </w:p>
    <w:p w14:paraId="62A670A3" w14:textId="23281B7B"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rsidRPr="003F4813">
        <w:tab/>
      </w:r>
    </w:p>
    <w:p w14:paraId="263C067E" w14:textId="77777777"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pPr>
    </w:p>
    <w:p w14:paraId="67D1CB1D" w14:textId="4413CF80"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roofErr w:type="gramStart"/>
      <w:r w:rsidRPr="003F4813">
        <w:t xml:space="preserve">_________________________________  </w:t>
      </w:r>
      <w:r w:rsidRPr="003F4813">
        <w:tab/>
      </w:r>
      <w:r>
        <w:tab/>
      </w:r>
      <w:proofErr w:type="gramEnd"/>
      <w:r w:rsidRPr="003F4813">
        <w:t>_________________________________</w:t>
      </w:r>
    </w:p>
    <w:p w14:paraId="766A1257" w14:textId="014E4151" w:rsidR="003F4813" w:rsidRPr="003F4813" w:rsidRDefault="00061542"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2160" w:hanging="2160"/>
      </w:pPr>
      <w:r>
        <w:t xml:space="preserve">Dr. </w:t>
      </w:r>
      <w:r w:rsidR="009378B5">
        <w:t>Bryan Burney</w:t>
      </w:r>
      <w:r w:rsidR="009378B5">
        <w:tab/>
      </w:r>
      <w:r w:rsidR="003F4813" w:rsidRPr="003F4813">
        <w:tab/>
      </w:r>
      <w:r w:rsidR="003F4813" w:rsidRPr="003F4813">
        <w:tab/>
      </w:r>
      <w:r w:rsidR="003F4813" w:rsidRPr="003F4813">
        <w:tab/>
      </w:r>
      <w:r w:rsidR="003F4813" w:rsidRPr="003F4813">
        <w:tab/>
      </w:r>
      <w:r>
        <w:t xml:space="preserve">Dr. </w:t>
      </w:r>
      <w:r w:rsidR="009378B5">
        <w:t>Bryan Burney</w:t>
      </w:r>
      <w:r w:rsidR="009378B5">
        <w:tab/>
      </w:r>
    </w:p>
    <w:p w14:paraId="5E4E88A4" w14:textId="4269B9B3" w:rsid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firstLine="3600"/>
      </w:pPr>
    </w:p>
    <w:p w14:paraId="6D05EF5A" w14:textId="77777777" w:rsidR="00C5740B" w:rsidRPr="003F4813" w:rsidRDefault="00C5740B"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firstLine="3600"/>
      </w:pPr>
    </w:p>
    <w:p w14:paraId="05DCF14B" w14:textId="39CEFB7A"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4320" w:hanging="4320"/>
      </w:pPr>
      <w:proofErr w:type="gramStart"/>
      <w:r w:rsidRPr="003F4813">
        <w:t xml:space="preserve">_________________________________  </w:t>
      </w:r>
      <w:r w:rsidRPr="003F4813">
        <w:tab/>
      </w:r>
      <w:r>
        <w:tab/>
      </w:r>
      <w:proofErr w:type="gramEnd"/>
      <w:r w:rsidRPr="003F4813">
        <w:t>_________________________________</w:t>
      </w:r>
    </w:p>
    <w:p w14:paraId="08218B70" w14:textId="3C043443" w:rsidR="003F4813" w:rsidRPr="003F4813" w:rsidRDefault="00061542"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t>Chad D. Gooding</w:t>
      </w:r>
      <w:r w:rsidR="00964231">
        <w:tab/>
      </w:r>
      <w:r w:rsidR="003F4813" w:rsidRPr="003F4813">
        <w:tab/>
      </w:r>
      <w:r w:rsidR="00615971">
        <w:tab/>
      </w:r>
      <w:r w:rsidR="003F4813" w:rsidRPr="003F4813">
        <w:tab/>
      </w:r>
      <w:r w:rsidR="003F4813" w:rsidRPr="003F4813">
        <w:tab/>
      </w:r>
      <w:r>
        <w:t>Chad D. Gooding</w:t>
      </w:r>
    </w:p>
    <w:p w14:paraId="09EEFC37" w14:textId="77777777"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
    <w:p w14:paraId="75A44A75" w14:textId="462DE726" w:rsidR="00964231" w:rsidRDefault="00964231"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
    <w:p w14:paraId="304E8A1F" w14:textId="7FCDE2B1" w:rsidR="003F4813" w:rsidRPr="003F4813" w:rsidRDefault="003F4813"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proofErr w:type="gramStart"/>
      <w:r w:rsidRPr="003F4813">
        <w:t xml:space="preserve">_________________________  </w:t>
      </w:r>
      <w:r w:rsidRPr="003F4813">
        <w:tab/>
      </w:r>
      <w:r>
        <w:tab/>
      </w:r>
      <w:r w:rsidR="00CE0320">
        <w:tab/>
      </w:r>
      <w:r w:rsidR="00CE0320">
        <w:tab/>
      </w:r>
      <w:proofErr w:type="gramEnd"/>
      <w:r w:rsidRPr="003F4813">
        <w:t>_________________________________</w:t>
      </w:r>
    </w:p>
    <w:p w14:paraId="50158D52" w14:textId="03F4EAF1" w:rsidR="003F4813" w:rsidRPr="003F4813" w:rsidRDefault="00061542" w:rsidP="0096423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ind w:left="5040" w:hanging="5040"/>
      </w:pPr>
      <w:r>
        <w:t xml:space="preserve">Dr. John Price </w:t>
      </w:r>
      <w:r>
        <w:tab/>
      </w:r>
      <w:r w:rsidR="003F4813" w:rsidRPr="003F4813">
        <w:tab/>
      </w:r>
      <w:r w:rsidR="003F4813" w:rsidRPr="003F4813">
        <w:tab/>
      </w:r>
      <w:r w:rsidR="003F4813" w:rsidRPr="003F4813">
        <w:tab/>
      </w:r>
      <w:r w:rsidR="003F4813" w:rsidRPr="003F4813">
        <w:tab/>
      </w:r>
      <w:r w:rsidR="003F4813">
        <w:tab/>
      </w:r>
      <w:r>
        <w:t xml:space="preserve">Dr. John Price </w:t>
      </w:r>
      <w:r>
        <w:tab/>
      </w:r>
    </w:p>
    <w:p w14:paraId="65DB5642" w14:textId="77777777" w:rsidR="003F4813" w:rsidRPr="003F4813" w:rsidRDefault="003F4813" w:rsidP="003F4813">
      <w:pPr>
        <w:jc w:val="both"/>
      </w:pPr>
    </w:p>
    <w:p w14:paraId="00303184" w14:textId="65E5E289" w:rsidR="003F4813" w:rsidRPr="003F4813" w:rsidRDefault="003F4813" w:rsidP="003F4813">
      <w:pPr>
        <w:jc w:val="both"/>
      </w:pPr>
      <w:r w:rsidRPr="003F4813">
        <w:t>ATTEST:</w:t>
      </w:r>
    </w:p>
    <w:p w14:paraId="53E832C6" w14:textId="344FEADA" w:rsidR="003F4813" w:rsidRPr="003F4813" w:rsidRDefault="003F4813" w:rsidP="003F4813">
      <w:pPr>
        <w:jc w:val="both"/>
      </w:pPr>
      <w:r w:rsidRPr="003F4813">
        <w:t>_________________________________</w:t>
      </w:r>
      <w:r w:rsidRPr="003F4813">
        <w:br/>
      </w:r>
      <w:r w:rsidR="009378B5">
        <w:t>Stephanie Crider</w:t>
      </w:r>
      <w:r w:rsidRPr="003F4813">
        <w:t>, Clerk-Treasurer</w:t>
      </w:r>
    </w:p>
    <w:p w14:paraId="20A3F07C" w14:textId="77777777" w:rsidR="00F47634" w:rsidRDefault="00F47634" w:rsidP="00AD1C56"/>
    <w:p w14:paraId="443C07BD" w14:textId="77777777" w:rsidR="00061542" w:rsidRDefault="00061542" w:rsidP="00AD1C56"/>
    <w:p w14:paraId="314B8DCC" w14:textId="77777777" w:rsidR="00061542" w:rsidRDefault="00061542" w:rsidP="00AD1C56"/>
    <w:p w14:paraId="1724B3E8" w14:textId="77777777" w:rsidR="00061542" w:rsidRDefault="00061542" w:rsidP="00AD1C56"/>
    <w:p w14:paraId="572F33FA" w14:textId="77777777" w:rsidR="00061542" w:rsidRDefault="00061542" w:rsidP="00AD1C56"/>
    <w:p w14:paraId="4EE935B8" w14:textId="77777777" w:rsidR="00061542" w:rsidRDefault="00061542" w:rsidP="00AD1C56"/>
    <w:p w14:paraId="698D2230" w14:textId="77777777" w:rsidR="00C24F78" w:rsidRDefault="00C24F78" w:rsidP="00AD1C56"/>
    <w:p w14:paraId="5F85B171" w14:textId="77777777" w:rsidR="00C24F78" w:rsidRDefault="00C24F78" w:rsidP="00AD1C56"/>
    <w:p w14:paraId="23052120" w14:textId="77777777" w:rsidR="00C24F78" w:rsidRDefault="00C24F78" w:rsidP="00AD1C56"/>
    <w:p w14:paraId="007F446E" w14:textId="3A494678" w:rsidR="00C24F78" w:rsidRDefault="00C24F78" w:rsidP="00C24F78">
      <w:pPr>
        <w:jc w:val="center"/>
        <w:rPr>
          <w:rFonts w:cstheme="minorHAnsi"/>
          <w:b/>
          <w:bCs/>
          <w:u w:val="single"/>
        </w:rPr>
      </w:pPr>
      <w:r>
        <w:rPr>
          <w:rFonts w:cstheme="minorHAnsi"/>
          <w:b/>
          <w:bCs/>
          <w:u w:val="single"/>
        </w:rPr>
        <w:lastRenderedPageBreak/>
        <w:t>Exhibit A</w:t>
      </w:r>
    </w:p>
    <w:p w14:paraId="51D79A67" w14:textId="5188E8C3" w:rsidR="00061542" w:rsidRPr="00061542" w:rsidRDefault="00061542" w:rsidP="00C24F78">
      <w:pPr>
        <w:rPr>
          <w:rFonts w:cstheme="minorHAnsi"/>
        </w:rPr>
      </w:pPr>
      <w:r w:rsidRPr="00061542">
        <w:rPr>
          <w:rFonts w:cstheme="minorHAnsi"/>
        </w:rPr>
        <w:t xml:space="preserve">§ </w:t>
      </w:r>
      <w:proofErr w:type="gramStart"/>
      <w:r w:rsidRPr="00061542">
        <w:rPr>
          <w:rFonts w:cstheme="minorHAnsi"/>
        </w:rPr>
        <w:t>154.142  EXEMPT</w:t>
      </w:r>
      <w:proofErr w:type="gramEnd"/>
      <w:r w:rsidRPr="00061542">
        <w:rPr>
          <w:rFonts w:cstheme="minorHAnsi"/>
        </w:rPr>
        <w:t xml:space="preserve"> SIGNS, sub-section F, shall be deleted in its entirety and replaced with the language below:</w:t>
      </w:r>
    </w:p>
    <w:p w14:paraId="7BBA29D1" w14:textId="6E5D5159" w:rsidR="00061542" w:rsidRDefault="00061542" w:rsidP="00C24F78">
      <w:pPr>
        <w:rPr>
          <w:ins w:id="20" w:author="Ryan Crum" w:date="2024-11-15T15:02:00Z" w16du:dateUtc="2024-11-15T20:02:00Z"/>
          <w:rFonts w:cstheme="minorHAnsi"/>
        </w:rPr>
      </w:pPr>
      <w:r w:rsidRPr="00061542">
        <w:rPr>
          <w:rFonts w:cstheme="minorHAnsi"/>
        </w:rPr>
        <w:t>   (F)   </w:t>
      </w:r>
      <w:r w:rsidRPr="00061542">
        <w:rPr>
          <w:rFonts w:cstheme="minorHAnsi"/>
          <w:i/>
          <w:iCs/>
        </w:rPr>
        <w:t>Window signs.  </w:t>
      </w:r>
      <w:r w:rsidRPr="00061542">
        <w:rPr>
          <w:rFonts w:cstheme="minorHAnsi"/>
        </w:rPr>
        <w:t xml:space="preserve">No window sign shall exceed </w:t>
      </w:r>
      <w:del w:id="21" w:author="Ryan Crum" w:date="2024-11-15T14:58:00Z" w16du:dateUtc="2024-11-15T19:58:00Z">
        <w:r w:rsidDel="00061542">
          <w:rPr>
            <w:rFonts w:cstheme="minorHAnsi"/>
          </w:rPr>
          <w:delText>10</w:delText>
        </w:r>
      </w:del>
      <w:ins w:id="22" w:author="Ryan Crum" w:date="2024-11-15T14:58:00Z" w16du:dateUtc="2024-11-15T19:58:00Z">
        <w:r>
          <w:rPr>
            <w:rFonts w:cstheme="minorHAnsi"/>
          </w:rPr>
          <w:t>25</w:t>
        </w:r>
      </w:ins>
      <w:r w:rsidRPr="00061542">
        <w:rPr>
          <w:rFonts w:cstheme="minorHAnsi"/>
        </w:rPr>
        <w:t xml:space="preserve">% of </w:t>
      </w:r>
      <w:del w:id="23" w:author="Ryan Crum" w:date="2024-11-15T14:58:00Z" w16du:dateUtc="2024-11-15T19:58:00Z">
        <w:r w:rsidRPr="00061542" w:rsidDel="00061542">
          <w:rPr>
            <w:rFonts w:cstheme="minorHAnsi"/>
          </w:rPr>
          <w:delText xml:space="preserve">the </w:delText>
        </w:r>
      </w:del>
      <w:ins w:id="24" w:author="Ryan Crum" w:date="2024-11-15T14:58:00Z" w16du:dateUtc="2024-11-15T19:58:00Z">
        <w:r>
          <w:rPr>
            <w:rFonts w:cstheme="minorHAnsi"/>
          </w:rPr>
          <w:t>an individual</w:t>
        </w:r>
        <w:r w:rsidRPr="00061542">
          <w:rPr>
            <w:rFonts w:cstheme="minorHAnsi"/>
          </w:rPr>
          <w:t xml:space="preserve"> </w:t>
        </w:r>
      </w:ins>
      <w:r w:rsidRPr="00061542">
        <w:rPr>
          <w:rFonts w:cstheme="minorHAnsi"/>
        </w:rPr>
        <w:t xml:space="preserve">window </w:t>
      </w:r>
      <w:ins w:id="25" w:author="Ryan Crum" w:date="2024-11-15T14:59:00Z" w16du:dateUtc="2024-11-15T19:59:00Z">
        <w:r>
          <w:rPr>
            <w:rFonts w:cstheme="minorHAnsi"/>
          </w:rPr>
          <w:t xml:space="preserve">or a group of windows </w:t>
        </w:r>
        <w:r w:rsidR="00454B3F">
          <w:rPr>
            <w:rFonts w:cstheme="minorHAnsi"/>
          </w:rPr>
          <w:t xml:space="preserve">that are adjacent and are only separated by </w:t>
        </w:r>
      </w:ins>
      <w:ins w:id="26" w:author="Ryan Crum" w:date="2024-11-15T15:18:00Z" w16du:dateUtc="2024-11-15T20:18:00Z">
        <w:r w:rsidR="00FD753E">
          <w:rPr>
            <w:rFonts w:cstheme="minorHAnsi"/>
          </w:rPr>
          <w:t xml:space="preserve">a </w:t>
        </w:r>
      </w:ins>
      <w:ins w:id="27" w:author="Ryan Crum" w:date="2024-11-15T14:59:00Z" w16du:dateUtc="2024-11-15T19:59:00Z">
        <w:r w:rsidR="00454B3F">
          <w:rPr>
            <w:rFonts w:cstheme="minorHAnsi"/>
          </w:rPr>
          <w:t xml:space="preserve">mullion, grid, </w:t>
        </w:r>
      </w:ins>
      <w:ins w:id="28" w:author="Ryan Crum" w:date="2024-11-15T15:18:00Z" w16du:dateUtc="2024-11-15T20:18:00Z">
        <w:r w:rsidR="00FD753E">
          <w:rPr>
            <w:rFonts w:cstheme="minorHAnsi"/>
          </w:rPr>
          <w:t xml:space="preserve">frame, </w:t>
        </w:r>
      </w:ins>
      <w:ins w:id="29" w:author="Ryan Crum" w:date="2024-11-15T14:59:00Z" w16du:dateUtc="2024-11-15T19:59:00Z">
        <w:r w:rsidR="00454B3F">
          <w:rPr>
            <w:rFonts w:cstheme="minorHAnsi"/>
          </w:rPr>
          <w:t xml:space="preserve">or other feature as determined by the Zoning </w:t>
        </w:r>
      </w:ins>
      <w:ins w:id="30" w:author="Ryan Crum" w:date="2024-11-15T15:02:00Z" w16du:dateUtc="2024-11-15T20:02:00Z">
        <w:r w:rsidR="00454B3F">
          <w:rPr>
            <w:rFonts w:cstheme="minorHAnsi"/>
          </w:rPr>
          <w:t>Administrator</w:t>
        </w:r>
      </w:ins>
      <w:ins w:id="31" w:author="Ryan Crum" w:date="2024-11-15T14:59:00Z" w16du:dateUtc="2024-11-15T19:59:00Z">
        <w:r w:rsidR="00454B3F">
          <w:rPr>
            <w:rFonts w:cstheme="minorHAnsi"/>
          </w:rPr>
          <w:t xml:space="preserve">. </w:t>
        </w:r>
      </w:ins>
      <w:ins w:id="32" w:author="Ryan Crum" w:date="2024-11-15T15:01:00Z" w16du:dateUtc="2024-11-15T20:01:00Z">
        <w:r w:rsidR="00454B3F">
          <w:rPr>
            <w:rFonts w:cstheme="minorHAnsi"/>
          </w:rPr>
          <w:t>Such signage shall be further restricted as required below:</w:t>
        </w:r>
      </w:ins>
      <w:del w:id="33" w:author="Ryan Crum" w:date="2024-11-15T15:02:00Z" w16du:dateUtc="2024-11-15T20:02:00Z">
        <w:r w:rsidRPr="00061542" w:rsidDel="00454B3F">
          <w:rPr>
            <w:rFonts w:cstheme="minorHAnsi"/>
          </w:rPr>
          <w:delText>area, nor shall any individual letter be greater than three inches in size.</w:delText>
        </w:r>
      </w:del>
    </w:p>
    <w:p w14:paraId="2E339D63" w14:textId="12E444AA" w:rsidR="00454B3F" w:rsidRDefault="00454B3F" w:rsidP="00454B3F">
      <w:pPr>
        <w:pStyle w:val="ListParagraph"/>
        <w:numPr>
          <w:ilvl w:val="0"/>
          <w:numId w:val="1"/>
        </w:numPr>
        <w:rPr>
          <w:ins w:id="34" w:author="Ryan Crum" w:date="2024-11-15T15:02:00Z" w16du:dateUtc="2024-11-15T20:02:00Z"/>
          <w:rFonts w:cstheme="minorHAnsi"/>
        </w:rPr>
      </w:pPr>
      <w:ins w:id="35" w:author="Ryan Crum" w:date="2024-11-15T15:02:00Z" w16du:dateUtc="2024-11-15T20:02:00Z">
        <w:r>
          <w:rPr>
            <w:rFonts w:cstheme="minorHAnsi"/>
          </w:rPr>
          <w:t xml:space="preserve">Illuminated window signs shall be limited to 10% </w:t>
        </w:r>
        <w:r w:rsidRPr="00061542">
          <w:rPr>
            <w:rFonts w:cstheme="minorHAnsi"/>
          </w:rPr>
          <w:t xml:space="preserve">of </w:t>
        </w:r>
        <w:r>
          <w:rPr>
            <w:rFonts w:cstheme="minorHAnsi"/>
          </w:rPr>
          <w:t>an individual</w:t>
        </w:r>
        <w:r w:rsidRPr="00061542">
          <w:rPr>
            <w:rFonts w:cstheme="minorHAnsi"/>
          </w:rPr>
          <w:t xml:space="preserve"> window </w:t>
        </w:r>
        <w:r>
          <w:rPr>
            <w:rFonts w:cstheme="minorHAnsi"/>
          </w:rPr>
          <w:t xml:space="preserve">or a group of windows that are adjacent and are only separated by </w:t>
        </w:r>
      </w:ins>
      <w:ins w:id="36" w:author="Ryan Crum" w:date="2024-11-15T15:19:00Z" w16du:dateUtc="2024-11-15T20:19:00Z">
        <w:r w:rsidR="00FD753E">
          <w:rPr>
            <w:rFonts w:cstheme="minorHAnsi"/>
          </w:rPr>
          <w:t xml:space="preserve">a </w:t>
        </w:r>
      </w:ins>
      <w:ins w:id="37" w:author="Ryan Crum" w:date="2024-11-15T15:02:00Z" w16du:dateUtc="2024-11-15T20:02:00Z">
        <w:r>
          <w:rPr>
            <w:rFonts w:cstheme="minorHAnsi"/>
          </w:rPr>
          <w:t xml:space="preserve">mullion, grid, </w:t>
        </w:r>
      </w:ins>
      <w:ins w:id="38" w:author="Ryan Crum" w:date="2024-11-15T15:19:00Z" w16du:dateUtc="2024-11-15T20:19:00Z">
        <w:r w:rsidR="00FD753E">
          <w:rPr>
            <w:rFonts w:cstheme="minorHAnsi"/>
          </w:rPr>
          <w:t>frame</w:t>
        </w:r>
      </w:ins>
      <w:ins w:id="39" w:author="Ryan Crum" w:date="2024-11-15T15:02:00Z" w16du:dateUtc="2024-11-15T20:02:00Z">
        <w:r>
          <w:rPr>
            <w:rFonts w:cstheme="minorHAnsi"/>
          </w:rPr>
          <w:t>, or other feature as determined by the Zoning Administrator.</w:t>
        </w:r>
      </w:ins>
      <w:ins w:id="40" w:author="Ryan Crum" w:date="2024-11-15T15:06:00Z" w16du:dateUtc="2024-11-15T20:06:00Z">
        <w:r>
          <w:rPr>
            <w:rFonts w:cstheme="minorHAnsi"/>
          </w:rPr>
          <w:t xml:space="preserve">   </w:t>
        </w:r>
      </w:ins>
      <w:ins w:id="41" w:author="Ryan Crum" w:date="2024-11-15T15:08:00Z">
        <w:r w:rsidRPr="00454B3F">
          <w:rPr>
            <w:rFonts w:cstheme="minorHAnsi"/>
          </w:rPr>
          <w:t xml:space="preserve">These signs </w:t>
        </w:r>
        <w:proofErr w:type="gramStart"/>
        <w:r w:rsidRPr="00454B3F">
          <w:rPr>
            <w:rFonts w:cstheme="minorHAnsi"/>
          </w:rPr>
          <w:t>shall</w:t>
        </w:r>
        <w:proofErr w:type="gramEnd"/>
        <w:r w:rsidRPr="00454B3F">
          <w:rPr>
            <w:rFonts w:cstheme="minorHAnsi"/>
          </w:rPr>
          <w:t xml:space="preserve"> not rotate, move, flash, blink, or appear to do any of the foregoing.</w:t>
        </w:r>
      </w:ins>
      <w:ins w:id="42" w:author="Ryan Crum" w:date="2024-11-15T15:08:00Z" w16du:dateUtc="2024-11-15T20:08:00Z">
        <w:r>
          <w:rPr>
            <w:rFonts w:cstheme="minorHAnsi"/>
          </w:rPr>
          <w:t xml:space="preserve"> </w:t>
        </w:r>
      </w:ins>
      <w:ins w:id="43" w:author="Ryan Crum" w:date="2024-11-15T15:06:00Z" w16du:dateUtc="2024-11-15T20:06:00Z">
        <w:r>
          <w:rPr>
            <w:rFonts w:cstheme="minorHAnsi"/>
          </w:rPr>
          <w:t xml:space="preserve">This 10% </w:t>
        </w:r>
      </w:ins>
      <w:ins w:id="44" w:author="Ryan Crum" w:date="2024-11-15T15:08:00Z" w16du:dateUtc="2024-11-15T20:08:00Z">
        <w:r>
          <w:rPr>
            <w:rFonts w:cstheme="minorHAnsi"/>
          </w:rPr>
          <w:t xml:space="preserve">allowance </w:t>
        </w:r>
      </w:ins>
      <w:ins w:id="45" w:author="Ryan Crum" w:date="2024-11-15T15:06:00Z" w16du:dateUtc="2024-11-15T20:06:00Z">
        <w:r>
          <w:rPr>
            <w:rFonts w:cstheme="minorHAnsi"/>
          </w:rPr>
          <w:t>counts towards the total allowance of 25% window sign coverage</w:t>
        </w:r>
      </w:ins>
      <w:ins w:id="46" w:author="Ryan Crum" w:date="2024-11-15T15:08:00Z" w16du:dateUtc="2024-11-15T20:08:00Z">
        <w:r>
          <w:rPr>
            <w:rFonts w:cstheme="minorHAnsi"/>
          </w:rPr>
          <w:t xml:space="preserve">, it is not in addition to the 25% allowance. </w:t>
        </w:r>
      </w:ins>
    </w:p>
    <w:p w14:paraId="00213C7B" w14:textId="3C31E9DB" w:rsidR="00454B3F" w:rsidRDefault="00454B3F" w:rsidP="00454B3F">
      <w:pPr>
        <w:pStyle w:val="ListParagraph"/>
        <w:numPr>
          <w:ilvl w:val="0"/>
          <w:numId w:val="1"/>
        </w:numPr>
        <w:rPr>
          <w:ins w:id="47" w:author="Ryan Crum" w:date="2024-11-15T15:05:00Z" w16du:dateUtc="2024-11-15T20:05:00Z"/>
          <w:rFonts w:cstheme="minorHAnsi"/>
        </w:rPr>
      </w:pPr>
      <w:ins w:id="48" w:author="Ryan Crum" w:date="2024-11-15T15:04:00Z" w16du:dateUtc="2024-11-15T20:04:00Z">
        <w:r>
          <w:rPr>
            <w:rFonts w:cstheme="minorHAnsi"/>
          </w:rPr>
          <w:t xml:space="preserve">Damaged or faded signs shall be removed or </w:t>
        </w:r>
      </w:ins>
      <w:ins w:id="49" w:author="Ryan Crum" w:date="2024-11-15T15:05:00Z" w16du:dateUtc="2024-11-15T20:05:00Z">
        <w:r>
          <w:rPr>
            <w:rFonts w:cstheme="minorHAnsi"/>
          </w:rPr>
          <w:t>maintained to “new” appearance.</w:t>
        </w:r>
      </w:ins>
    </w:p>
    <w:p w14:paraId="4CBF7A48" w14:textId="2509D57B" w:rsidR="00454B3F" w:rsidRDefault="00454B3F" w:rsidP="00454B3F">
      <w:pPr>
        <w:pStyle w:val="ListParagraph"/>
        <w:numPr>
          <w:ilvl w:val="0"/>
          <w:numId w:val="1"/>
        </w:numPr>
        <w:rPr>
          <w:ins w:id="50" w:author="Ryan Crum" w:date="2024-11-15T15:06:00Z" w16du:dateUtc="2024-11-15T20:06:00Z"/>
          <w:rFonts w:cstheme="minorHAnsi"/>
        </w:rPr>
      </w:pPr>
      <w:ins w:id="51" w:author="Ryan Crum" w:date="2024-11-15T15:05:00Z" w16du:dateUtc="2024-11-15T20:05:00Z">
        <w:r>
          <w:rPr>
            <w:rFonts w:cstheme="minorHAnsi"/>
          </w:rPr>
          <w:t>Windows signs shall be prohibited on windows on any floor except the ground f</w:t>
        </w:r>
      </w:ins>
      <w:ins w:id="52" w:author="Ryan Crum" w:date="2024-11-15T15:06:00Z" w16du:dateUtc="2024-11-15T20:06:00Z">
        <w:r>
          <w:rPr>
            <w:rFonts w:cstheme="minorHAnsi"/>
          </w:rPr>
          <w:t>loor.</w:t>
        </w:r>
      </w:ins>
    </w:p>
    <w:p w14:paraId="4F3EEBEC" w14:textId="3120E1D6" w:rsidR="00454B3F" w:rsidRPr="00F06E84" w:rsidRDefault="00C71B8E" w:rsidP="00454B3F">
      <w:pPr>
        <w:pStyle w:val="ListParagraph"/>
        <w:numPr>
          <w:ilvl w:val="0"/>
          <w:numId w:val="1"/>
        </w:numPr>
        <w:rPr>
          <w:ins w:id="53" w:author="Ryan Crum" w:date="2024-11-15T15:15:00Z" w16du:dateUtc="2024-11-15T20:15:00Z"/>
          <w:rFonts w:cstheme="minorHAnsi"/>
          <w:strike/>
          <w:rPrChange w:id="54" w:author="Ryan Crum" w:date="2025-01-17T12:12:00Z" w16du:dateUtc="2025-01-17T17:12:00Z">
            <w:rPr>
              <w:ins w:id="55" w:author="Ryan Crum" w:date="2024-11-15T15:15:00Z" w16du:dateUtc="2024-11-15T20:15:00Z"/>
              <w:rFonts w:cstheme="minorHAnsi"/>
            </w:rPr>
          </w:rPrChange>
        </w:rPr>
      </w:pPr>
      <w:ins w:id="56" w:author="Ryan Crum" w:date="2024-11-15T15:09:00Z" w16du:dateUtc="2024-11-15T20:09:00Z">
        <w:r w:rsidRPr="00F06E84">
          <w:rPr>
            <w:rFonts w:cstheme="minorHAnsi"/>
            <w:strike/>
            <w:rPrChange w:id="57" w:author="Ryan Crum" w:date="2025-01-17T12:12:00Z" w16du:dateUtc="2025-01-17T17:12:00Z">
              <w:rPr>
                <w:rFonts w:cstheme="minorHAnsi"/>
              </w:rPr>
            </w:rPrChange>
          </w:rPr>
          <w:t xml:space="preserve">Signs related to </w:t>
        </w:r>
      </w:ins>
      <w:ins w:id="58" w:author="Ryan Crum" w:date="2024-11-15T15:10:00Z" w16du:dateUtc="2024-11-15T20:10:00Z">
        <w:r w:rsidRPr="00F06E84">
          <w:rPr>
            <w:rFonts w:cstheme="minorHAnsi"/>
            <w:strike/>
            <w:rPrChange w:id="59" w:author="Ryan Crum" w:date="2025-01-17T12:12:00Z" w16du:dateUtc="2025-01-17T17:12:00Z">
              <w:rPr>
                <w:rFonts w:cstheme="minorHAnsi"/>
              </w:rPr>
            </w:rPrChange>
          </w:rPr>
          <w:t xml:space="preserve">building </w:t>
        </w:r>
      </w:ins>
      <w:ins w:id="60" w:author="Ryan Crum" w:date="2024-11-15T15:09:00Z" w16du:dateUtc="2024-11-15T20:09:00Z">
        <w:r w:rsidRPr="00F06E84">
          <w:rPr>
            <w:rFonts w:cstheme="minorHAnsi"/>
            <w:strike/>
            <w:rPrChange w:id="61" w:author="Ryan Crum" w:date="2025-01-17T12:12:00Z" w16du:dateUtc="2025-01-17T17:12:00Z">
              <w:rPr>
                <w:rFonts w:cstheme="minorHAnsi"/>
              </w:rPr>
            </w:rPrChange>
          </w:rPr>
          <w:t>addressing, safety, o</w:t>
        </w:r>
      </w:ins>
      <w:ins w:id="62" w:author="Ryan Crum" w:date="2024-11-15T15:10:00Z" w16du:dateUtc="2024-11-15T20:10:00Z">
        <w:r w:rsidRPr="00F06E84">
          <w:rPr>
            <w:rFonts w:cstheme="minorHAnsi"/>
            <w:strike/>
            <w:rPrChange w:id="63" w:author="Ryan Crum" w:date="2025-01-17T12:12:00Z" w16du:dateUtc="2025-01-17T17:12:00Z">
              <w:rPr>
                <w:rFonts w:cstheme="minorHAnsi"/>
              </w:rPr>
            </w:rPrChange>
          </w:rPr>
          <w:t xml:space="preserve">rders of a public official, </w:t>
        </w:r>
      </w:ins>
      <w:ins w:id="64" w:author="Ryan Crum" w:date="2024-11-19T15:16:00Z" w16du:dateUtc="2024-11-19T20:16:00Z">
        <w:r w:rsidR="00BA4C53" w:rsidRPr="00F06E84">
          <w:rPr>
            <w:rFonts w:cstheme="minorHAnsi"/>
            <w:strike/>
            <w:rPrChange w:id="65" w:author="Ryan Crum" w:date="2025-01-17T12:12:00Z" w16du:dateUtc="2025-01-17T17:12:00Z">
              <w:rPr>
                <w:rFonts w:cstheme="minorHAnsi"/>
              </w:rPr>
            </w:rPrChange>
          </w:rPr>
          <w:t xml:space="preserve">and </w:t>
        </w:r>
      </w:ins>
      <w:ins w:id="66" w:author="Ryan Crum" w:date="2024-11-15T15:10:00Z" w16du:dateUtc="2024-11-15T20:10:00Z">
        <w:r w:rsidRPr="00F06E84">
          <w:rPr>
            <w:rFonts w:cstheme="minorHAnsi"/>
            <w:strike/>
            <w:rPrChange w:id="67" w:author="Ryan Crum" w:date="2025-01-17T12:12:00Z" w16du:dateUtc="2025-01-17T17:12:00Z">
              <w:rPr>
                <w:rFonts w:cstheme="minorHAnsi"/>
              </w:rPr>
            </w:rPrChange>
          </w:rPr>
          <w:t xml:space="preserve">historical plaques, memorials, </w:t>
        </w:r>
      </w:ins>
      <w:ins w:id="68" w:author="Ryan Crum" w:date="2024-11-15T15:11:00Z" w16du:dateUtc="2024-11-15T20:11:00Z">
        <w:r w:rsidRPr="00F06E84">
          <w:rPr>
            <w:rFonts w:cstheme="minorHAnsi"/>
            <w:strike/>
            <w:rPrChange w:id="69" w:author="Ryan Crum" w:date="2025-01-17T12:12:00Z" w16du:dateUtc="2025-01-17T17:12:00Z">
              <w:rPr>
                <w:rFonts w:cstheme="minorHAnsi"/>
              </w:rPr>
            </w:rPrChange>
          </w:rPr>
          <w:t xml:space="preserve">signs directing people to public facilities, </w:t>
        </w:r>
      </w:ins>
      <w:ins w:id="70" w:author="Ryan Crum" w:date="2024-11-15T15:10:00Z" w16du:dateUtc="2024-11-15T20:10:00Z">
        <w:r w:rsidRPr="00F06E84">
          <w:rPr>
            <w:rFonts w:cstheme="minorHAnsi"/>
            <w:strike/>
            <w:rPrChange w:id="71" w:author="Ryan Crum" w:date="2025-01-17T12:12:00Z" w16du:dateUtc="2025-01-17T17:12:00Z">
              <w:rPr>
                <w:rFonts w:cstheme="minorHAnsi"/>
              </w:rPr>
            </w:rPrChange>
          </w:rPr>
          <w:t xml:space="preserve">and other similar signs as determined by the Zoning Administrator shall not count towards the 25% allowance. </w:t>
        </w:r>
      </w:ins>
    </w:p>
    <w:p w14:paraId="76C809BC" w14:textId="0CC6D0ED" w:rsidR="00C71B8E" w:rsidRPr="00C71B8E" w:rsidRDefault="00C71B8E">
      <w:pPr>
        <w:pStyle w:val="ListParagraph"/>
        <w:numPr>
          <w:ilvl w:val="0"/>
          <w:numId w:val="1"/>
        </w:numPr>
        <w:rPr>
          <w:rFonts w:cstheme="minorHAnsi"/>
        </w:rPr>
        <w:pPrChange w:id="72" w:author="Ryan Crum" w:date="2024-11-15T15:16:00Z" w16du:dateUtc="2024-11-15T20:16:00Z">
          <w:pPr/>
        </w:pPrChange>
      </w:pPr>
      <w:ins w:id="73" w:author="Ryan Crum" w:date="2024-11-15T15:15:00Z" w16du:dateUtc="2024-11-15T20:15:00Z">
        <w:r>
          <w:rPr>
            <w:rFonts w:cstheme="minorHAnsi"/>
          </w:rPr>
          <w:t>Window films or coverings, with no content</w:t>
        </w:r>
      </w:ins>
      <w:ins w:id="74" w:author="Ryan Crum" w:date="2025-01-17T12:12:00Z" w16du:dateUtc="2025-01-17T17:12:00Z">
        <w:r w:rsidR="00F06E84">
          <w:rPr>
            <w:rFonts w:cstheme="minorHAnsi"/>
          </w:rPr>
          <w:t xml:space="preserve">, </w:t>
        </w:r>
      </w:ins>
      <w:ins w:id="75" w:author="Ryan Crum" w:date="2025-01-14T14:20:00Z" w16du:dateUtc="2025-01-14T19:20:00Z">
        <w:r w:rsidR="00CA1806" w:rsidRPr="00CA1806">
          <w:rPr>
            <w:rFonts w:cstheme="minorHAnsi"/>
            <w:color w:val="002060"/>
            <w:rPrChange w:id="76" w:author="Ryan Crum" w:date="2025-01-14T14:21:00Z" w16du:dateUtc="2025-01-14T19:21:00Z">
              <w:rPr>
                <w:rFonts w:cstheme="minorHAnsi"/>
              </w:rPr>
            </w:rPrChange>
          </w:rPr>
          <w:t>imagery</w:t>
        </w:r>
      </w:ins>
      <w:ins w:id="77" w:author="Ryan Crum" w:date="2025-01-17T12:12:00Z" w16du:dateUtc="2025-01-17T17:12:00Z">
        <w:r w:rsidR="00F06E84">
          <w:rPr>
            <w:rFonts w:cstheme="minorHAnsi"/>
            <w:color w:val="002060"/>
          </w:rPr>
          <w:t>, and/or graphics</w:t>
        </w:r>
      </w:ins>
      <w:ins w:id="78" w:author="Ryan Crum" w:date="2025-01-14T14:21:00Z" w16du:dateUtc="2025-01-14T19:21:00Z">
        <w:r w:rsidR="00CA1806">
          <w:rPr>
            <w:rFonts w:cstheme="minorHAnsi"/>
            <w:color w:val="002060"/>
          </w:rPr>
          <w:t>,</w:t>
        </w:r>
      </w:ins>
      <w:ins w:id="79" w:author="Ryan Crum" w:date="2025-01-14T14:20:00Z" w16du:dateUtc="2025-01-14T19:20:00Z">
        <w:r w:rsidR="00CA1806" w:rsidRPr="00CA1806">
          <w:rPr>
            <w:rFonts w:cstheme="minorHAnsi"/>
            <w:color w:val="002060"/>
            <w:rPrChange w:id="80" w:author="Ryan Crum" w:date="2025-01-14T14:21:00Z" w16du:dateUtc="2025-01-14T19:21:00Z">
              <w:rPr>
                <w:rFonts w:cstheme="minorHAnsi"/>
              </w:rPr>
            </w:rPrChange>
          </w:rPr>
          <w:t xml:space="preserve"> </w:t>
        </w:r>
      </w:ins>
      <w:ins w:id="81" w:author="Ryan Crum" w:date="2024-11-15T15:15:00Z" w16du:dateUtc="2024-11-15T20:15:00Z">
        <w:r>
          <w:rPr>
            <w:rFonts w:cstheme="minorHAnsi"/>
          </w:rPr>
          <w:t xml:space="preserve">may be permitted to cover more than 25% of a window or group of windows.  </w:t>
        </w:r>
      </w:ins>
      <w:ins w:id="82" w:author="Ryan Crum" w:date="2024-11-15T15:15:00Z">
        <w:r w:rsidRPr="00C71B8E">
          <w:rPr>
            <w:rFonts w:cstheme="minorHAnsi"/>
          </w:rPr>
          <w:t xml:space="preserve">Such </w:t>
        </w:r>
        <w:proofErr w:type="gramStart"/>
        <w:r w:rsidRPr="00C71B8E">
          <w:rPr>
            <w:rFonts w:cstheme="minorHAnsi"/>
          </w:rPr>
          <w:t>film</w:t>
        </w:r>
        <w:proofErr w:type="gramEnd"/>
        <w:r w:rsidRPr="00C71B8E">
          <w:rPr>
            <w:rFonts w:cstheme="minorHAnsi"/>
          </w:rPr>
          <w:t xml:space="preserve"> or coverings shall be limited to white, black, tan, or gray colors and hues.  The chosen color or hue shall be complimentary to the color of the window framing and exterior building materials.  </w:t>
        </w:r>
      </w:ins>
    </w:p>
    <w:p w14:paraId="77CDE16C" w14:textId="77777777" w:rsidR="00AD1C56" w:rsidRDefault="00AD1C56"/>
    <w:sectPr w:rsidR="00AD1C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21E4"/>
    <w:multiLevelType w:val="hybridMultilevel"/>
    <w:tmpl w:val="E5AED362"/>
    <w:lvl w:ilvl="0" w:tplc="DA12832E">
      <w:start w:val="1"/>
      <w:numFmt w:val="bullet"/>
      <w:lvlText w:val=""/>
      <w:lvlJc w:val="left"/>
      <w:pPr>
        <w:tabs>
          <w:tab w:val="num" w:pos="720"/>
        </w:tabs>
        <w:ind w:left="720" w:hanging="360"/>
      </w:pPr>
      <w:rPr>
        <w:rFonts w:ascii="Wingdings 2" w:hAnsi="Wingdings 2" w:hint="default"/>
      </w:rPr>
    </w:lvl>
    <w:lvl w:ilvl="1" w:tplc="FCF4B2F4">
      <w:start w:val="1"/>
      <w:numFmt w:val="bullet"/>
      <w:lvlText w:val=""/>
      <w:lvlJc w:val="left"/>
      <w:pPr>
        <w:tabs>
          <w:tab w:val="num" w:pos="1440"/>
        </w:tabs>
        <w:ind w:left="1440" w:hanging="360"/>
      </w:pPr>
      <w:rPr>
        <w:rFonts w:ascii="Wingdings 2" w:hAnsi="Wingdings 2" w:hint="default"/>
      </w:rPr>
    </w:lvl>
    <w:lvl w:ilvl="2" w:tplc="B0123346" w:tentative="1">
      <w:start w:val="1"/>
      <w:numFmt w:val="bullet"/>
      <w:lvlText w:val=""/>
      <w:lvlJc w:val="left"/>
      <w:pPr>
        <w:tabs>
          <w:tab w:val="num" w:pos="2160"/>
        </w:tabs>
        <w:ind w:left="2160" w:hanging="360"/>
      </w:pPr>
      <w:rPr>
        <w:rFonts w:ascii="Wingdings 2" w:hAnsi="Wingdings 2" w:hint="default"/>
      </w:rPr>
    </w:lvl>
    <w:lvl w:ilvl="3" w:tplc="9334D8DE" w:tentative="1">
      <w:start w:val="1"/>
      <w:numFmt w:val="bullet"/>
      <w:lvlText w:val=""/>
      <w:lvlJc w:val="left"/>
      <w:pPr>
        <w:tabs>
          <w:tab w:val="num" w:pos="2880"/>
        </w:tabs>
        <w:ind w:left="2880" w:hanging="360"/>
      </w:pPr>
      <w:rPr>
        <w:rFonts w:ascii="Wingdings 2" w:hAnsi="Wingdings 2" w:hint="default"/>
      </w:rPr>
    </w:lvl>
    <w:lvl w:ilvl="4" w:tplc="54B2BB78" w:tentative="1">
      <w:start w:val="1"/>
      <w:numFmt w:val="bullet"/>
      <w:lvlText w:val=""/>
      <w:lvlJc w:val="left"/>
      <w:pPr>
        <w:tabs>
          <w:tab w:val="num" w:pos="3600"/>
        </w:tabs>
        <w:ind w:left="3600" w:hanging="360"/>
      </w:pPr>
      <w:rPr>
        <w:rFonts w:ascii="Wingdings 2" w:hAnsi="Wingdings 2" w:hint="default"/>
      </w:rPr>
    </w:lvl>
    <w:lvl w:ilvl="5" w:tplc="66125B36" w:tentative="1">
      <w:start w:val="1"/>
      <w:numFmt w:val="bullet"/>
      <w:lvlText w:val=""/>
      <w:lvlJc w:val="left"/>
      <w:pPr>
        <w:tabs>
          <w:tab w:val="num" w:pos="4320"/>
        </w:tabs>
        <w:ind w:left="4320" w:hanging="360"/>
      </w:pPr>
      <w:rPr>
        <w:rFonts w:ascii="Wingdings 2" w:hAnsi="Wingdings 2" w:hint="default"/>
      </w:rPr>
    </w:lvl>
    <w:lvl w:ilvl="6" w:tplc="8D96384A" w:tentative="1">
      <w:start w:val="1"/>
      <w:numFmt w:val="bullet"/>
      <w:lvlText w:val=""/>
      <w:lvlJc w:val="left"/>
      <w:pPr>
        <w:tabs>
          <w:tab w:val="num" w:pos="5040"/>
        </w:tabs>
        <w:ind w:left="5040" w:hanging="360"/>
      </w:pPr>
      <w:rPr>
        <w:rFonts w:ascii="Wingdings 2" w:hAnsi="Wingdings 2" w:hint="default"/>
      </w:rPr>
    </w:lvl>
    <w:lvl w:ilvl="7" w:tplc="D44C1846" w:tentative="1">
      <w:start w:val="1"/>
      <w:numFmt w:val="bullet"/>
      <w:lvlText w:val=""/>
      <w:lvlJc w:val="left"/>
      <w:pPr>
        <w:tabs>
          <w:tab w:val="num" w:pos="5760"/>
        </w:tabs>
        <w:ind w:left="5760" w:hanging="360"/>
      </w:pPr>
      <w:rPr>
        <w:rFonts w:ascii="Wingdings 2" w:hAnsi="Wingdings 2" w:hint="default"/>
      </w:rPr>
    </w:lvl>
    <w:lvl w:ilvl="8" w:tplc="ACF84D72"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4B787762"/>
    <w:multiLevelType w:val="hybridMultilevel"/>
    <w:tmpl w:val="D4F0A448"/>
    <w:lvl w:ilvl="0" w:tplc="A6327FA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91651147">
    <w:abstractNumId w:val="1"/>
  </w:num>
  <w:num w:numId="2" w16cid:durableId="89871292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yan Crum">
    <w15:presenceInfo w15:providerId="AD" w15:userId="S::rcrum@mccordsville.org::aff00e97-5c1f-4772-b5b1-adcac08ce0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331"/>
    <w:rsid w:val="00061542"/>
    <w:rsid w:val="000A7DC5"/>
    <w:rsid w:val="001208DE"/>
    <w:rsid w:val="001E74EF"/>
    <w:rsid w:val="002513E4"/>
    <w:rsid w:val="002D2FE0"/>
    <w:rsid w:val="002F4065"/>
    <w:rsid w:val="00361757"/>
    <w:rsid w:val="003B5522"/>
    <w:rsid w:val="003C5379"/>
    <w:rsid w:val="003F4813"/>
    <w:rsid w:val="004176CF"/>
    <w:rsid w:val="00454B3F"/>
    <w:rsid w:val="004E5842"/>
    <w:rsid w:val="0058161F"/>
    <w:rsid w:val="00615971"/>
    <w:rsid w:val="00645D38"/>
    <w:rsid w:val="006D25D4"/>
    <w:rsid w:val="006D2D51"/>
    <w:rsid w:val="00715331"/>
    <w:rsid w:val="007B2816"/>
    <w:rsid w:val="008A422F"/>
    <w:rsid w:val="008E7E6E"/>
    <w:rsid w:val="009378B5"/>
    <w:rsid w:val="00964231"/>
    <w:rsid w:val="009C76CC"/>
    <w:rsid w:val="00A23D70"/>
    <w:rsid w:val="00A24179"/>
    <w:rsid w:val="00AD1C56"/>
    <w:rsid w:val="00B17FFA"/>
    <w:rsid w:val="00B36C49"/>
    <w:rsid w:val="00BA4C53"/>
    <w:rsid w:val="00C05CC8"/>
    <w:rsid w:val="00C24F78"/>
    <w:rsid w:val="00C3193C"/>
    <w:rsid w:val="00C5740B"/>
    <w:rsid w:val="00C71B8E"/>
    <w:rsid w:val="00CA1806"/>
    <w:rsid w:val="00CC76F4"/>
    <w:rsid w:val="00CE0320"/>
    <w:rsid w:val="00D10B81"/>
    <w:rsid w:val="00D4408F"/>
    <w:rsid w:val="00D76759"/>
    <w:rsid w:val="00EF58A2"/>
    <w:rsid w:val="00F06E84"/>
    <w:rsid w:val="00F161A7"/>
    <w:rsid w:val="00F47634"/>
    <w:rsid w:val="00FD7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C07B1"/>
  <w15:docId w15:val="{80AC2D9B-45E0-4F8C-BA67-A5C9B20DC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061542"/>
    <w:pPr>
      <w:spacing w:after="0" w:line="240" w:lineRule="auto"/>
    </w:pPr>
  </w:style>
  <w:style w:type="paragraph" w:styleId="ListParagraph">
    <w:name w:val="List Paragraph"/>
    <w:basedOn w:val="Normal"/>
    <w:uiPriority w:val="34"/>
    <w:qFormat/>
    <w:rsid w:val="00454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2329899">
      <w:bodyDiv w:val="1"/>
      <w:marLeft w:val="0"/>
      <w:marRight w:val="0"/>
      <w:marTop w:val="0"/>
      <w:marBottom w:val="0"/>
      <w:divBdr>
        <w:top w:val="none" w:sz="0" w:space="0" w:color="auto"/>
        <w:left w:val="none" w:sz="0" w:space="0" w:color="auto"/>
        <w:bottom w:val="none" w:sz="0" w:space="0" w:color="auto"/>
        <w:right w:val="none" w:sz="0" w:space="0" w:color="auto"/>
      </w:divBdr>
    </w:div>
    <w:div w:id="1837988976">
      <w:bodyDiv w:val="1"/>
      <w:marLeft w:val="0"/>
      <w:marRight w:val="0"/>
      <w:marTop w:val="0"/>
      <w:marBottom w:val="0"/>
      <w:divBdr>
        <w:top w:val="none" w:sz="0" w:space="0" w:color="auto"/>
        <w:left w:val="none" w:sz="0" w:space="0" w:color="auto"/>
        <w:bottom w:val="none" w:sz="0" w:space="0" w:color="auto"/>
        <w:right w:val="none" w:sz="0" w:space="0" w:color="auto"/>
      </w:divBdr>
      <w:divsChild>
        <w:div w:id="1277445304">
          <w:marLeft w:val="72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3</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Crum</dc:creator>
  <cp:lastModifiedBy>Ryan Crum</cp:lastModifiedBy>
  <cp:revision>2</cp:revision>
  <cp:lastPrinted>2016-04-12T22:48:00Z</cp:lastPrinted>
  <dcterms:created xsi:type="dcterms:W3CDTF">2025-01-17T17:13:00Z</dcterms:created>
  <dcterms:modified xsi:type="dcterms:W3CDTF">2025-01-17T17:13:00Z</dcterms:modified>
</cp:coreProperties>
</file>