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9BD3" w14:textId="42D3B03B" w:rsidR="00EF1B4B" w:rsidRPr="00F47634" w:rsidRDefault="00715331" w:rsidP="00F47634">
      <w:pPr>
        <w:jc w:val="center"/>
        <w:rPr>
          <w:b/>
        </w:rPr>
      </w:pPr>
      <w:r w:rsidRPr="00F47634">
        <w:rPr>
          <w:b/>
        </w:rPr>
        <w:t xml:space="preserve">ORDINANCE NO. </w:t>
      </w:r>
      <w:r w:rsidR="0035776F">
        <w:rPr>
          <w:b/>
          <w:u w:val="single"/>
        </w:rPr>
        <w:t>_______</w:t>
      </w:r>
    </w:p>
    <w:p w14:paraId="2FD6C625" w14:textId="4FA45D96" w:rsidR="00715331" w:rsidRPr="00F47634" w:rsidRDefault="002D2FE0" w:rsidP="00F47634">
      <w:pPr>
        <w:jc w:val="center"/>
        <w:rPr>
          <w:b/>
          <w:u w:val="single"/>
        </w:rPr>
      </w:pPr>
      <w:r>
        <w:rPr>
          <w:b/>
          <w:u w:val="single"/>
        </w:rPr>
        <w:t>AN ORDINANCE AMENDING ZONING ORDINANCE NO. 121410,  AS AMENDED</w:t>
      </w:r>
      <w:r w:rsidR="00C05CC8">
        <w:rPr>
          <w:b/>
          <w:u w:val="single"/>
        </w:rPr>
        <w:t>,</w:t>
      </w:r>
      <w:r>
        <w:rPr>
          <w:b/>
          <w:u w:val="single"/>
        </w:rPr>
        <w:t xml:space="preserve"> OF THE CODE OF ORDINANCES OF THE TOWN OF McCORDSVILLE, INDIANA</w:t>
      </w:r>
    </w:p>
    <w:p w14:paraId="5D7C40C6" w14:textId="6FA7342F" w:rsidR="00715331" w:rsidRDefault="00715331" w:rsidP="002D2FE0">
      <w:pPr>
        <w:ind w:firstLine="720"/>
      </w:pPr>
      <w:r>
        <w:t>WHEREAS, the</w:t>
      </w:r>
      <w:r w:rsidR="002D2FE0">
        <w:t xml:space="preserve"> Town Council of the</w:t>
      </w:r>
      <w:r>
        <w:t xml:space="preserve"> Town of McCordsville, Indiana, has heretofore </w:t>
      </w:r>
      <w:r w:rsidR="002D2FE0">
        <w:t>adopted</w:t>
      </w:r>
      <w:r>
        <w:t xml:space="preserve"> Zoning Ordinance</w:t>
      </w:r>
      <w:r w:rsidR="002D2FE0">
        <w:t xml:space="preserve"> No. 121410, as amended, </w:t>
      </w:r>
      <w:r>
        <w:t>and</w:t>
      </w:r>
      <w:r w:rsidR="002D2FE0">
        <w:t xml:space="preserve"> has adopted as a part of the Code of Ordinances of the Town of McCordsville, Indiana; and</w:t>
      </w:r>
    </w:p>
    <w:p w14:paraId="02CDC2C7" w14:textId="77777777" w:rsidR="004176CF" w:rsidRDefault="00715331" w:rsidP="002D2FE0">
      <w:pPr>
        <w:ind w:firstLine="720"/>
      </w:pPr>
      <w:r>
        <w:t xml:space="preserve">WHEREAS, </w:t>
      </w:r>
      <w:r w:rsidR="002D2FE0">
        <w:t>upon the recommendation of staff regarding the best practices for regulating development,</w:t>
      </w:r>
      <w:r w:rsidR="00C05CC8">
        <w:t xml:space="preserve"> and the procedures and process for review and approval of development</w:t>
      </w:r>
      <w:r w:rsidR="004176CF">
        <w:t>; and</w:t>
      </w:r>
    </w:p>
    <w:p w14:paraId="2AB5ED6A" w14:textId="428B8D59" w:rsidR="004176CF" w:rsidRDefault="004176CF" w:rsidP="002D2FE0">
      <w:pPr>
        <w:ind w:firstLine="720"/>
      </w:pPr>
      <w:r>
        <w:t xml:space="preserve">WHEREAS, the Town Council of McCordsville, has, after a public hearing was held on </w:t>
      </w:r>
      <w:r w:rsidR="008C150A">
        <w:rPr>
          <w:u w:val="single"/>
        </w:rPr>
        <w:t>October</w:t>
      </w:r>
      <w:r w:rsidR="00C01F1A">
        <w:rPr>
          <w:u w:val="single"/>
        </w:rPr>
        <w:t xml:space="preserve"> 1</w:t>
      </w:r>
      <w:r w:rsidR="008C150A">
        <w:rPr>
          <w:u w:val="single"/>
        </w:rPr>
        <w:t>7</w:t>
      </w:r>
      <w:r w:rsidRPr="00C5740B">
        <w:rPr>
          <w:u w:val="single"/>
        </w:rPr>
        <w:t>, 20</w:t>
      </w:r>
      <w:r w:rsidR="00964231" w:rsidRPr="00C5740B">
        <w:rPr>
          <w:u w:val="single"/>
        </w:rPr>
        <w:t>2</w:t>
      </w:r>
      <w:r w:rsidR="009378B5">
        <w:rPr>
          <w:u w:val="single"/>
        </w:rPr>
        <w:t>3</w:t>
      </w:r>
      <w:r>
        <w:t xml:space="preserve">, received a </w:t>
      </w:r>
      <w:r w:rsidR="00E847D6">
        <w:rPr>
          <w:u w:val="single"/>
        </w:rPr>
        <w:t>favorable</w:t>
      </w:r>
      <w:r w:rsidR="00E847D6">
        <w:t xml:space="preserve"> </w:t>
      </w:r>
      <w:r>
        <w:t>recommendation from the McCordsville Advisory Plan Commission; and</w:t>
      </w:r>
    </w:p>
    <w:p w14:paraId="2061B9ED" w14:textId="77777777" w:rsidR="00715331" w:rsidRDefault="004176CF" w:rsidP="002D2FE0">
      <w:pPr>
        <w:ind w:firstLine="720"/>
      </w:pPr>
      <w:r>
        <w:t xml:space="preserve">WHEREAS, the Town Council has found </w:t>
      </w:r>
      <w:r w:rsidR="00C05CC8">
        <w:t>that such amendments</w:t>
      </w:r>
      <w:r w:rsidR="002D2FE0">
        <w:t xml:space="preserve"> are in the best interest of the health, safety, and welfare of the citizens of the Town of McCordsville, Indiana.</w:t>
      </w:r>
    </w:p>
    <w:p w14:paraId="60268F57" w14:textId="6B42D7CB" w:rsidR="00AD1C56" w:rsidRDefault="002D2FE0" w:rsidP="002D2FE0">
      <w:pPr>
        <w:ind w:firstLine="720"/>
      </w:pPr>
      <w:r w:rsidRPr="002D2FE0">
        <w:rPr>
          <w:b/>
        </w:rPr>
        <w:t xml:space="preserve">THEREFORE </w:t>
      </w:r>
      <w:r w:rsidR="00AD1C56" w:rsidRPr="002D2FE0">
        <w:rPr>
          <w:b/>
        </w:rPr>
        <w:t>BE IT ORDAINED</w:t>
      </w:r>
      <w:r w:rsidR="00AD1C56">
        <w:t xml:space="preserve"> </w:t>
      </w:r>
      <w:r w:rsidR="004176CF">
        <w:t>by the Town Council of the Town of McCordsville</w:t>
      </w:r>
      <w:r w:rsidR="00AD1C56">
        <w:t xml:space="preserve">, </w:t>
      </w:r>
      <w:r w:rsidR="004176CF">
        <w:t>Indiana that</w:t>
      </w:r>
      <w:r w:rsidR="00AD1C56">
        <w:t xml:space="preserve"> </w:t>
      </w:r>
      <w:r w:rsidR="004176CF">
        <w:t>Zoning Ordinance No. 121410</w:t>
      </w:r>
      <w:r w:rsidR="00AD1C56">
        <w:t xml:space="preserve">, </w:t>
      </w:r>
      <w:r w:rsidR="004176CF">
        <w:t>as amended</w:t>
      </w:r>
      <w:r w:rsidR="00AD1C56">
        <w:t>,</w:t>
      </w:r>
      <w:r w:rsidR="00C05CC8">
        <w:t xml:space="preserve"> are</w:t>
      </w:r>
      <w:r w:rsidR="004176CF">
        <w:t xml:space="preserve"> hereby amended as described in Exhibit A, attached hereto.</w:t>
      </w:r>
    </w:p>
    <w:p w14:paraId="4255D911" w14:textId="32D2A2AA" w:rsidR="00AD1C56" w:rsidRDefault="00AD1C56" w:rsidP="00AD1C56">
      <w:r>
        <w:t>This ordinance was introduced and filed on the</w:t>
      </w:r>
      <w:r w:rsidR="00E847D6">
        <w:t xml:space="preserve"> </w:t>
      </w:r>
      <w:r w:rsidR="00E847D6" w:rsidRPr="00E847D6">
        <w:rPr>
          <w:u w:val="single"/>
        </w:rPr>
        <w:t>14</w:t>
      </w:r>
      <w:r w:rsidR="00E847D6" w:rsidRPr="00E847D6">
        <w:rPr>
          <w:u w:val="single"/>
          <w:vertAlign w:val="superscript"/>
        </w:rPr>
        <w:t>th</w:t>
      </w:r>
      <w:r w:rsidR="00E847D6">
        <w:t xml:space="preserve"> </w:t>
      </w:r>
      <w:r>
        <w:t xml:space="preserve">day of </w:t>
      </w:r>
      <w:r w:rsidR="00E847D6" w:rsidRPr="00E847D6">
        <w:rPr>
          <w:u w:val="single"/>
        </w:rPr>
        <w:t>November</w:t>
      </w:r>
      <w:r w:rsidR="00E847D6">
        <w:rPr>
          <w:u w:val="single"/>
        </w:rPr>
        <w:t>,</w:t>
      </w:r>
      <w:r w:rsidR="00E847D6">
        <w:t xml:space="preserve"> </w:t>
      </w:r>
      <w:r>
        <w:t>20</w:t>
      </w:r>
      <w:r w:rsidR="00964231">
        <w:t>2</w:t>
      </w:r>
      <w:r w:rsidR="009378B5">
        <w:t>3</w:t>
      </w:r>
      <w:r>
        <w:t xml:space="preserve">.  A motion to consider on first reading on the day of introduction was offered and sustained by a vote of </w:t>
      </w:r>
      <w:r w:rsidR="00C01F1A">
        <w:rPr>
          <w:u w:val="single"/>
        </w:rPr>
        <w:t>_</w:t>
      </w:r>
      <w:r>
        <w:t xml:space="preserve"> in favor </w:t>
      </w:r>
      <w:r w:rsidR="00C01F1A">
        <w:rPr>
          <w:u w:val="single"/>
        </w:rPr>
        <w:t>_</w:t>
      </w:r>
      <w:r w:rsidR="004E5842" w:rsidRPr="004E5842">
        <w:t xml:space="preserve"> </w:t>
      </w:r>
      <w:r>
        <w:t>opposed pursuant to I.C. 36-5-2-9.8.</w:t>
      </w:r>
    </w:p>
    <w:p w14:paraId="7275408F" w14:textId="0853AF3A" w:rsidR="00F47634" w:rsidRDefault="00AD1C56" w:rsidP="00AD1C56">
      <w:r>
        <w:t xml:space="preserve">This ordinance was duly ordained and passed on this </w:t>
      </w:r>
      <w:r w:rsidR="003F4813">
        <w:rPr>
          <w:u w:val="single"/>
        </w:rPr>
        <w:t>____</w:t>
      </w:r>
      <w:r w:rsidR="004176CF">
        <w:t xml:space="preserve"> </w:t>
      </w:r>
      <w:r>
        <w:t xml:space="preserve">day of </w:t>
      </w:r>
      <w:r w:rsidR="003F4813">
        <w:rPr>
          <w:u w:val="single"/>
        </w:rPr>
        <w:t>__________</w:t>
      </w:r>
      <w:r>
        <w:t>, 20</w:t>
      </w:r>
      <w:r w:rsidR="00964231">
        <w:t>2</w:t>
      </w:r>
      <w:r w:rsidR="00C24F78">
        <w:t>3</w:t>
      </w:r>
      <w:r>
        <w:t xml:space="preserve"> by the Town Council of the Town of McCordsville, Hancock County, Indiana, having been passed by a vote of __ in favor and __ opposed.</w:t>
      </w:r>
      <w:r w:rsidR="003B5522">
        <w:t xml:space="preserve">  This Ordinance become</w:t>
      </w:r>
      <w:r w:rsidR="00B17FFA">
        <w:t>s</w:t>
      </w:r>
      <w:r w:rsidR="003B5522">
        <w:t xml:space="preserve"> effective </w:t>
      </w:r>
      <w:del w:id="0" w:author="Ryan Crum" w:date="2023-12-08T15:27:00Z">
        <w:r w:rsidR="008A422F" w:rsidDel="00756E93">
          <w:delText>immediately.</w:delText>
        </w:r>
      </w:del>
      <w:ins w:id="1" w:author="Ryan Crum" w:date="2023-12-08T15:27:00Z">
        <w:r w:rsidR="00756E93">
          <w:t>January 1, 2024.</w:t>
        </w:r>
      </w:ins>
      <w:r w:rsidR="008A422F">
        <w:t xml:space="preserve"> </w:t>
      </w:r>
    </w:p>
    <w:p w14:paraId="401E4131" w14:textId="77777777" w:rsidR="00C5740B" w:rsidRDefault="00C5740B" w:rsidP="00AD1C56"/>
    <w:p w14:paraId="1ED54BDD" w14:textId="77777777" w:rsidR="00C5740B" w:rsidRDefault="00C5740B" w:rsidP="00AD1C56"/>
    <w:p w14:paraId="6BD9ACEE" w14:textId="77777777" w:rsidR="00C5740B" w:rsidRDefault="00C5740B" w:rsidP="00AD1C56"/>
    <w:p w14:paraId="694AACA5" w14:textId="77777777" w:rsidR="00C5740B" w:rsidRDefault="00C5740B" w:rsidP="00AD1C56"/>
    <w:p w14:paraId="2CA4D8CE" w14:textId="77777777" w:rsidR="00C5740B" w:rsidRDefault="00C5740B" w:rsidP="00AD1C56"/>
    <w:p w14:paraId="5BD1A179" w14:textId="77777777" w:rsidR="00C5740B" w:rsidRDefault="00C5740B" w:rsidP="00AD1C56"/>
    <w:p w14:paraId="0AEEE718" w14:textId="77777777" w:rsidR="00C5740B" w:rsidRDefault="00C5740B" w:rsidP="00AD1C56"/>
    <w:p w14:paraId="29411807" w14:textId="77777777" w:rsidR="00C5740B" w:rsidRDefault="00C5740B" w:rsidP="00AD1C56"/>
    <w:p w14:paraId="59CF6AE5" w14:textId="77777777" w:rsidR="00C5740B" w:rsidRDefault="00C5740B" w:rsidP="00AD1C56"/>
    <w:p w14:paraId="173A908F" w14:textId="536AD631" w:rsidR="006D2D51" w:rsidRDefault="006D2D51" w:rsidP="00AD1C56">
      <w:r>
        <w:lastRenderedPageBreak/>
        <w:t>TOWN OF McCORDSVILLE, INDIANA</w:t>
      </w:r>
      <w:r w:rsidR="00F47634">
        <w:t>, BY ITS TOWN COUNCIL</w:t>
      </w:r>
    </w:p>
    <w:p w14:paraId="52DF49BF" w14:textId="5A00DDA6" w:rsidR="003F4813" w:rsidRP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3F4813">
        <w:t>Voting Affirmative:</w:t>
      </w:r>
      <w:r w:rsidRPr="003F4813">
        <w:tab/>
      </w:r>
      <w:r w:rsidRPr="003F4813">
        <w:tab/>
      </w:r>
      <w:r w:rsidRPr="003F4813">
        <w:tab/>
      </w:r>
      <w:r w:rsidRPr="003F4813">
        <w:tab/>
        <w:t xml:space="preserve">           </w:t>
      </w:r>
      <w:r>
        <w:tab/>
      </w:r>
      <w:r w:rsidRPr="003F4813">
        <w:t>Voting Opposed:</w:t>
      </w:r>
    </w:p>
    <w:p w14:paraId="2A2025C9" w14:textId="77777777" w:rsid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p>
    <w:p w14:paraId="4BF9F6F4" w14:textId="4E6F97D2"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rsidRPr="003F4813">
        <w:t>_________________________________</w:t>
      </w:r>
      <w:r w:rsidRPr="003F4813">
        <w:tab/>
      </w:r>
      <w:r w:rsidRPr="003F4813">
        <w:tab/>
        <w:t>_________________________________</w:t>
      </w:r>
    </w:p>
    <w:p w14:paraId="0FF95971" w14:textId="1856D6C8" w:rsid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t>Gregory J. Brewer</w:t>
      </w:r>
      <w:r w:rsidR="003F4813" w:rsidRPr="003F4813">
        <w:tab/>
      </w:r>
      <w:r w:rsidR="003F4813" w:rsidRPr="003F4813">
        <w:tab/>
      </w:r>
      <w:r w:rsidR="003F4813" w:rsidRPr="003F4813">
        <w:tab/>
      </w:r>
      <w:r w:rsidR="003F4813" w:rsidRPr="003F4813">
        <w:tab/>
      </w:r>
      <w:r w:rsidR="003F4813" w:rsidRPr="003F4813">
        <w:tab/>
      </w:r>
      <w:r>
        <w:t>Gregory J. Brewer</w:t>
      </w:r>
      <w:r w:rsidR="00C5740B" w:rsidRPr="003F4813">
        <w:tab/>
      </w:r>
    </w:p>
    <w:p w14:paraId="02E4BDA2" w14:textId="1C4BB098"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1EC2684D" w14:textId="77777777" w:rsidR="00964231"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6BE8F25B" w14:textId="2E566956"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_________________________________  </w:t>
      </w:r>
      <w:r w:rsidRPr="003F4813">
        <w:tab/>
      </w:r>
      <w:r>
        <w:tab/>
      </w:r>
      <w:r w:rsidRPr="003F4813">
        <w:t>_________________________________</w:t>
      </w:r>
    </w:p>
    <w:p w14:paraId="54B2F86D" w14:textId="1FD82755" w:rsidR="00964231" w:rsidRDefault="00C5740B" w:rsidP="00C574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Larry J. Longman</w:t>
      </w:r>
      <w:r w:rsidR="003F4813" w:rsidRPr="003F4813">
        <w:tab/>
      </w:r>
      <w:r w:rsidR="003F4813" w:rsidRPr="003F4813">
        <w:tab/>
      </w:r>
      <w:r w:rsidR="003F4813" w:rsidRPr="003F4813">
        <w:tab/>
      </w:r>
      <w:r w:rsidR="003F4813" w:rsidRPr="003F4813">
        <w:tab/>
      </w:r>
      <w:r w:rsidR="003F4813" w:rsidRPr="003F4813">
        <w:tab/>
      </w:r>
      <w:r>
        <w:t>Larry J. Longman</w:t>
      </w:r>
      <w:r w:rsidR="00615971" w:rsidRPr="003F4813">
        <w:tab/>
      </w:r>
    </w:p>
    <w:p w14:paraId="62A670A3" w14:textId="23281B7B"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ab/>
      </w:r>
    </w:p>
    <w:p w14:paraId="263C067E"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pPr>
    </w:p>
    <w:p w14:paraId="67D1CB1D" w14:textId="4413CF80"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_________________________________  </w:t>
      </w:r>
      <w:r w:rsidRPr="003F4813">
        <w:tab/>
      </w:r>
      <w:r>
        <w:tab/>
      </w:r>
      <w:r w:rsidRPr="003F4813">
        <w:t>_________________________________</w:t>
      </w:r>
    </w:p>
    <w:p w14:paraId="766A1257" w14:textId="5D70E0B3" w:rsidR="003F4813" w:rsidRP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2160" w:hanging="2160"/>
      </w:pPr>
      <w:r>
        <w:t>Bryan Burney</w:t>
      </w:r>
      <w:r>
        <w:tab/>
      </w:r>
      <w:r w:rsidR="003F4813" w:rsidRPr="003F4813">
        <w:tab/>
      </w:r>
      <w:r w:rsidR="003F4813" w:rsidRPr="003F4813">
        <w:tab/>
      </w:r>
      <w:r w:rsidR="003F4813" w:rsidRPr="003F4813">
        <w:tab/>
      </w:r>
      <w:r w:rsidR="003F4813" w:rsidRPr="003F4813">
        <w:tab/>
      </w:r>
      <w:r w:rsidR="003F4813">
        <w:tab/>
      </w:r>
      <w:r>
        <w:t>Bryan Burney</w:t>
      </w:r>
      <w:r>
        <w:tab/>
      </w:r>
    </w:p>
    <w:p w14:paraId="5E4E88A4" w14:textId="4269B9B3" w:rsid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6D05EF5A" w14:textId="77777777" w:rsidR="00C5740B" w:rsidRPr="003F4813" w:rsidRDefault="00C5740B"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05DCF14B" w14:textId="39CEFB7A"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4320" w:hanging="4320"/>
      </w:pPr>
      <w:r w:rsidRPr="003F4813">
        <w:t xml:space="preserve">_________________________________  </w:t>
      </w:r>
      <w:r w:rsidRPr="003F4813">
        <w:tab/>
      </w:r>
      <w:r>
        <w:tab/>
      </w:r>
      <w:r w:rsidRPr="003F4813">
        <w:t>_________________________________</w:t>
      </w:r>
    </w:p>
    <w:p w14:paraId="08218B70" w14:textId="21611ACE" w:rsidR="003F4813" w:rsidRP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Scott Jones</w:t>
      </w:r>
      <w:r>
        <w:tab/>
      </w:r>
      <w:r w:rsidR="00964231">
        <w:tab/>
      </w:r>
      <w:r w:rsidR="003F4813" w:rsidRPr="003F4813">
        <w:tab/>
      </w:r>
      <w:r w:rsidR="00615971">
        <w:tab/>
      </w:r>
      <w:r w:rsidR="003F4813" w:rsidRPr="003F4813">
        <w:tab/>
      </w:r>
      <w:r w:rsidR="003F4813" w:rsidRPr="003F4813">
        <w:tab/>
      </w:r>
      <w:r>
        <w:t>Scott Jones</w:t>
      </w:r>
    </w:p>
    <w:p w14:paraId="09EEFC37"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75A44A75" w14:textId="462DE726"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304E8A1F" w14:textId="7FCDE2B1"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  </w:t>
      </w:r>
      <w:r w:rsidRPr="003F4813">
        <w:tab/>
      </w:r>
      <w:r>
        <w:tab/>
      </w:r>
      <w:r w:rsidR="00CE0320">
        <w:tab/>
      </w:r>
      <w:r w:rsidR="00CE0320">
        <w:tab/>
      </w:r>
      <w:r w:rsidRPr="003F4813">
        <w:t>_________________________________</w:t>
      </w:r>
    </w:p>
    <w:p w14:paraId="50158D52" w14:textId="51A0EC74" w:rsidR="003F4813"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Branden D. Williams</w:t>
      </w:r>
      <w:r w:rsidR="003F4813" w:rsidRPr="003F4813">
        <w:tab/>
      </w:r>
      <w:r w:rsidR="003F4813" w:rsidRPr="003F4813">
        <w:tab/>
      </w:r>
      <w:r w:rsidR="003F4813" w:rsidRPr="003F4813">
        <w:tab/>
      </w:r>
      <w:r w:rsidR="003F4813" w:rsidRPr="003F4813">
        <w:tab/>
      </w:r>
      <w:r w:rsidR="003F4813">
        <w:tab/>
      </w:r>
      <w:r w:rsidRPr="003F4813">
        <w:t>Branden D. Williams</w:t>
      </w:r>
    </w:p>
    <w:p w14:paraId="65DB5642" w14:textId="77777777" w:rsidR="003F4813" w:rsidRPr="003F4813" w:rsidRDefault="003F4813" w:rsidP="003F4813">
      <w:pPr>
        <w:jc w:val="both"/>
      </w:pPr>
    </w:p>
    <w:p w14:paraId="2A890928" w14:textId="77777777" w:rsidR="003F4813" w:rsidRPr="003F4813" w:rsidRDefault="003F4813" w:rsidP="003F4813">
      <w:pPr>
        <w:jc w:val="both"/>
      </w:pPr>
      <w:r w:rsidRPr="003F4813">
        <w:t>ATTEST:</w:t>
      </w:r>
    </w:p>
    <w:p w14:paraId="00303184" w14:textId="77777777" w:rsidR="003F4813" w:rsidRPr="003F4813" w:rsidRDefault="003F4813" w:rsidP="003F4813">
      <w:pPr>
        <w:jc w:val="both"/>
      </w:pPr>
    </w:p>
    <w:p w14:paraId="53E832C6" w14:textId="344FEADA" w:rsidR="003F4813" w:rsidRPr="003F4813" w:rsidRDefault="003F4813" w:rsidP="003F4813">
      <w:pPr>
        <w:jc w:val="both"/>
      </w:pPr>
      <w:r w:rsidRPr="003F4813">
        <w:t>_________________________________</w:t>
      </w:r>
      <w:r w:rsidRPr="003F4813">
        <w:br/>
      </w:r>
      <w:r w:rsidR="009378B5">
        <w:t>Stephanie Crider</w:t>
      </w:r>
      <w:r w:rsidRPr="003F4813">
        <w:t>, Clerk-Treasurer</w:t>
      </w:r>
    </w:p>
    <w:p w14:paraId="0DF0BB03" w14:textId="77777777" w:rsidR="003F4813" w:rsidRPr="003F4813" w:rsidRDefault="003F4813" w:rsidP="003F4813">
      <w:pPr>
        <w:jc w:val="both"/>
      </w:pPr>
      <w:r w:rsidRPr="003F4813">
        <w:tab/>
      </w:r>
    </w:p>
    <w:p w14:paraId="67432539" w14:textId="77777777" w:rsidR="003F4813" w:rsidRPr="003F4813" w:rsidRDefault="003F4813" w:rsidP="003F4813">
      <w:r w:rsidRPr="003F4813">
        <w:t>This instrument was prepared by Gregg Morelock, Attorney at Law.</w:t>
      </w:r>
    </w:p>
    <w:p w14:paraId="15F7F252" w14:textId="77777777" w:rsidR="003F4813" w:rsidRPr="003F4813" w:rsidRDefault="003F4813" w:rsidP="003F4813"/>
    <w:p w14:paraId="6417FBDE" w14:textId="77777777" w:rsidR="003F4813" w:rsidRPr="003F4813" w:rsidRDefault="003F4813" w:rsidP="003F4813">
      <w:r w:rsidRPr="003F4813">
        <w:t>I affirm, under the penalties for perjury, that I have taken reasonable care to redact each Social Security number in this document, unless required by law.  – Gregg Morelock</w:t>
      </w:r>
    </w:p>
    <w:p w14:paraId="20A3F07C" w14:textId="77777777" w:rsidR="00F47634" w:rsidRDefault="00F47634" w:rsidP="00AD1C56"/>
    <w:p w14:paraId="698D2230" w14:textId="77777777" w:rsidR="00C24F78" w:rsidRDefault="00C24F78" w:rsidP="00AD1C56"/>
    <w:p w14:paraId="5F85B171" w14:textId="77777777" w:rsidR="00C24F78" w:rsidRDefault="00C24F78" w:rsidP="00AD1C56"/>
    <w:p w14:paraId="23052120" w14:textId="77777777" w:rsidR="00C24F78" w:rsidRDefault="00C24F78" w:rsidP="00AD1C56"/>
    <w:p w14:paraId="007F446E" w14:textId="3A494678" w:rsidR="00C24F78" w:rsidRDefault="00C24F78" w:rsidP="00C24F78">
      <w:pPr>
        <w:jc w:val="center"/>
        <w:rPr>
          <w:rFonts w:cstheme="minorHAnsi"/>
          <w:b/>
          <w:bCs/>
          <w:u w:val="single"/>
        </w:rPr>
      </w:pPr>
      <w:r>
        <w:rPr>
          <w:rFonts w:cstheme="minorHAnsi"/>
          <w:b/>
          <w:bCs/>
          <w:u w:val="single"/>
        </w:rPr>
        <w:lastRenderedPageBreak/>
        <w:t>Exhibit A</w:t>
      </w:r>
    </w:p>
    <w:p w14:paraId="2D70EBC1" w14:textId="12734AC1" w:rsidR="00C24F78" w:rsidRDefault="00C24F78" w:rsidP="00C24F78">
      <w:pPr>
        <w:rPr>
          <w:rFonts w:cstheme="minorHAnsi"/>
        </w:rPr>
      </w:pPr>
      <w:r w:rsidRPr="00424403">
        <w:rPr>
          <w:rFonts w:cstheme="minorHAnsi"/>
        </w:rPr>
        <w:t xml:space="preserve">Article X. </w:t>
      </w:r>
      <w:r w:rsidR="00424403" w:rsidRPr="00424403">
        <w:rPr>
          <w:rFonts w:cstheme="minorHAnsi"/>
        </w:rPr>
        <w:t xml:space="preserve"> – shall be amended as follows: </w:t>
      </w:r>
    </w:p>
    <w:p w14:paraId="7936B62D" w14:textId="77577F23" w:rsidR="00424403" w:rsidRPr="00424403" w:rsidRDefault="00424403" w:rsidP="00C24F78">
      <w:pPr>
        <w:rPr>
          <w:rFonts w:cstheme="minorHAnsi"/>
          <w:b/>
          <w:bCs/>
        </w:rPr>
      </w:pPr>
      <w:r w:rsidRPr="00424403">
        <w:rPr>
          <w:rFonts w:cstheme="minorHAnsi"/>
          <w:b/>
          <w:bCs/>
        </w:rPr>
        <w:t>Section 10.01 Petition &amp; Permit Application Types</w:t>
      </w:r>
    </w:p>
    <w:p w14:paraId="7943BC42" w14:textId="369A2E75" w:rsidR="00424403" w:rsidRPr="00F25FDD" w:rsidRDefault="00424403" w:rsidP="00424403">
      <w:pPr>
        <w:pStyle w:val="ListParagraph"/>
        <w:numPr>
          <w:ilvl w:val="0"/>
          <w:numId w:val="1"/>
        </w:numPr>
        <w:spacing w:after="0" w:line="240" w:lineRule="auto"/>
        <w:rPr>
          <w:rFonts w:cstheme="minorHAnsi"/>
          <w:b/>
          <w:bCs/>
        </w:rPr>
      </w:pPr>
      <w:r w:rsidRPr="00F25FDD">
        <w:rPr>
          <w:rFonts w:cstheme="minorHAnsi"/>
          <w:b/>
          <w:bCs/>
        </w:rPr>
        <w:t xml:space="preserve">Petition Applications Required </w:t>
      </w:r>
    </w:p>
    <w:p w14:paraId="178A1627" w14:textId="1EFA260C" w:rsidR="00424403" w:rsidRPr="00424403" w:rsidRDefault="00424403" w:rsidP="00424403">
      <w:pPr>
        <w:spacing w:after="0" w:line="240" w:lineRule="auto"/>
        <w:ind w:left="360"/>
        <w:rPr>
          <w:rFonts w:cstheme="minorHAnsi"/>
        </w:rPr>
      </w:pPr>
      <w:r w:rsidRPr="00424403">
        <w:rPr>
          <w:rFonts w:cstheme="minorHAnsi"/>
        </w:rPr>
        <w:t xml:space="preserve">The Town of McCordsville requires that an application and subsequent fee be submitted for the following types of petitions: </w:t>
      </w:r>
    </w:p>
    <w:p w14:paraId="0A58432B" w14:textId="77777777" w:rsidR="00424403" w:rsidRPr="00424403" w:rsidRDefault="00424403" w:rsidP="00424403">
      <w:pPr>
        <w:spacing w:after="0" w:line="240" w:lineRule="auto"/>
        <w:ind w:firstLine="720"/>
        <w:rPr>
          <w:rFonts w:cstheme="minorHAnsi"/>
        </w:rPr>
      </w:pPr>
      <w:r w:rsidRPr="00424403">
        <w:rPr>
          <w:rFonts w:cstheme="minorHAnsi"/>
        </w:rPr>
        <w:t xml:space="preserve">(1) Development Standards Variance </w:t>
      </w:r>
    </w:p>
    <w:p w14:paraId="0D3868EA" w14:textId="77777777" w:rsidR="00424403" w:rsidRPr="00424403" w:rsidRDefault="00424403" w:rsidP="00424403">
      <w:pPr>
        <w:spacing w:after="0" w:line="240" w:lineRule="auto"/>
        <w:ind w:left="720"/>
        <w:rPr>
          <w:rFonts w:cstheme="minorHAnsi"/>
        </w:rPr>
      </w:pPr>
      <w:r w:rsidRPr="00424403">
        <w:rPr>
          <w:rFonts w:cstheme="minorHAnsi"/>
        </w:rPr>
        <w:t xml:space="preserve">(2) Administrative Appeal </w:t>
      </w:r>
    </w:p>
    <w:p w14:paraId="3121BD08" w14:textId="36FE068A" w:rsidR="00424403" w:rsidRPr="00424403" w:rsidRDefault="00424403" w:rsidP="00424403">
      <w:pPr>
        <w:spacing w:after="0" w:line="240" w:lineRule="auto"/>
        <w:ind w:left="720"/>
        <w:rPr>
          <w:rFonts w:cstheme="minorHAnsi"/>
        </w:rPr>
      </w:pPr>
      <w:r w:rsidRPr="00424403">
        <w:rPr>
          <w:rFonts w:cstheme="minorHAnsi"/>
        </w:rPr>
        <w:t xml:space="preserve">(3) Zoning Map Amendment (Rezoning) </w:t>
      </w:r>
    </w:p>
    <w:p w14:paraId="7FD3A2F1" w14:textId="26073A7B" w:rsidR="00424403" w:rsidRPr="00424403" w:rsidRDefault="00424403" w:rsidP="00424403">
      <w:pPr>
        <w:spacing w:after="0" w:line="240" w:lineRule="auto"/>
        <w:ind w:firstLine="720"/>
        <w:rPr>
          <w:rFonts w:cstheme="minorHAnsi"/>
        </w:rPr>
      </w:pPr>
      <w:r w:rsidRPr="00424403">
        <w:rPr>
          <w:rFonts w:cstheme="minorHAnsi"/>
        </w:rPr>
        <w:t xml:space="preserve">(4) Planned Unit Development </w:t>
      </w:r>
      <w:r w:rsidR="00AA2127">
        <w:rPr>
          <w:rFonts w:cstheme="minorHAnsi"/>
        </w:rPr>
        <w:t xml:space="preserve">Amendment </w:t>
      </w:r>
    </w:p>
    <w:p w14:paraId="3FC91BE9" w14:textId="6EC2FE50" w:rsidR="00AA2127" w:rsidRPr="00424403" w:rsidRDefault="00424403" w:rsidP="00AA2127">
      <w:pPr>
        <w:spacing w:after="0" w:line="240" w:lineRule="auto"/>
        <w:ind w:left="720"/>
        <w:rPr>
          <w:rFonts w:cstheme="minorHAnsi"/>
        </w:rPr>
      </w:pPr>
      <w:r w:rsidRPr="00424403">
        <w:rPr>
          <w:rFonts w:cstheme="minorHAnsi"/>
        </w:rPr>
        <w:t xml:space="preserve">(5) Subdivisions, Primary Plat </w:t>
      </w:r>
    </w:p>
    <w:p w14:paraId="67ADB1A9" w14:textId="7912A6C6" w:rsidR="00AA2127" w:rsidRDefault="00424403" w:rsidP="00AA2127">
      <w:pPr>
        <w:spacing w:after="0" w:line="240" w:lineRule="auto"/>
        <w:ind w:left="720"/>
        <w:rPr>
          <w:rFonts w:cstheme="minorHAnsi"/>
        </w:rPr>
      </w:pPr>
      <w:r w:rsidRPr="00424403">
        <w:rPr>
          <w:rFonts w:cstheme="minorHAnsi"/>
        </w:rPr>
        <w:t xml:space="preserve">(6) Subdivisions, Secondary/Final Plat </w:t>
      </w:r>
    </w:p>
    <w:p w14:paraId="51DD1289" w14:textId="3B92C800" w:rsidR="00AA2127" w:rsidRDefault="00AA2127" w:rsidP="00AA2127">
      <w:pPr>
        <w:spacing w:after="0" w:line="240" w:lineRule="auto"/>
        <w:ind w:left="720"/>
        <w:rPr>
          <w:rFonts w:cstheme="minorHAnsi"/>
        </w:rPr>
      </w:pPr>
      <w:r>
        <w:rPr>
          <w:rFonts w:cstheme="minorHAnsi"/>
        </w:rPr>
        <w:t xml:space="preserve">(7) Re-plat </w:t>
      </w:r>
    </w:p>
    <w:p w14:paraId="5A29627C" w14:textId="7B6C2D95" w:rsidR="00AA2127" w:rsidRDefault="00AA2127" w:rsidP="00AA2127">
      <w:pPr>
        <w:spacing w:after="0" w:line="240" w:lineRule="auto"/>
        <w:ind w:left="720"/>
        <w:rPr>
          <w:rFonts w:cstheme="minorHAnsi"/>
        </w:rPr>
      </w:pPr>
      <w:r>
        <w:rPr>
          <w:rFonts w:cstheme="minorHAnsi"/>
        </w:rPr>
        <w:t>(8) Plat Vacation</w:t>
      </w:r>
    </w:p>
    <w:p w14:paraId="63749A61" w14:textId="697C9620" w:rsidR="00AA2127" w:rsidRDefault="00AA2127" w:rsidP="00AA2127">
      <w:pPr>
        <w:spacing w:after="0" w:line="240" w:lineRule="auto"/>
        <w:ind w:left="720"/>
        <w:rPr>
          <w:rFonts w:cstheme="minorHAnsi"/>
        </w:rPr>
      </w:pPr>
      <w:r>
        <w:rPr>
          <w:rFonts w:cstheme="minorHAnsi"/>
        </w:rPr>
        <w:t>(9) Right-of-way Vacation</w:t>
      </w:r>
    </w:p>
    <w:p w14:paraId="3665F0D8" w14:textId="3DA5C51F" w:rsidR="00AA2127" w:rsidRDefault="00AA2127" w:rsidP="00AA2127">
      <w:pPr>
        <w:spacing w:after="0" w:line="240" w:lineRule="auto"/>
        <w:ind w:left="720"/>
        <w:rPr>
          <w:rFonts w:cstheme="minorHAnsi"/>
        </w:rPr>
      </w:pPr>
      <w:r>
        <w:rPr>
          <w:rFonts w:cstheme="minorHAnsi"/>
        </w:rPr>
        <w:t xml:space="preserve">(10) Amendment to Commitments </w:t>
      </w:r>
    </w:p>
    <w:p w14:paraId="639D2133" w14:textId="0D335E1A" w:rsidR="001102A3" w:rsidRDefault="00AA2127" w:rsidP="001102A3">
      <w:pPr>
        <w:spacing w:after="0" w:line="240" w:lineRule="auto"/>
        <w:ind w:left="720"/>
        <w:rPr>
          <w:rFonts w:cstheme="minorHAnsi"/>
        </w:rPr>
      </w:pPr>
      <w:r>
        <w:rPr>
          <w:rFonts w:cstheme="minorHAnsi"/>
        </w:rPr>
        <w:t>(11) Exception to a Subdivision Control Regulation</w:t>
      </w:r>
    </w:p>
    <w:p w14:paraId="3A633F5F" w14:textId="13E0E7AA" w:rsidR="001102A3" w:rsidRDefault="001102A3" w:rsidP="001102A3">
      <w:pPr>
        <w:spacing w:after="0" w:line="240" w:lineRule="auto"/>
        <w:ind w:left="720"/>
        <w:rPr>
          <w:rFonts w:cstheme="minorHAnsi"/>
        </w:rPr>
      </w:pPr>
      <w:r>
        <w:rPr>
          <w:rFonts w:cstheme="minorHAnsi"/>
        </w:rPr>
        <w:t>(12) Development Plan</w:t>
      </w:r>
    </w:p>
    <w:p w14:paraId="50B9825B" w14:textId="71BDDA74" w:rsidR="001102A3" w:rsidRDefault="001102A3" w:rsidP="001102A3">
      <w:pPr>
        <w:spacing w:after="0" w:line="240" w:lineRule="auto"/>
        <w:ind w:left="720"/>
        <w:rPr>
          <w:rFonts w:cstheme="minorHAnsi"/>
        </w:rPr>
      </w:pPr>
      <w:r>
        <w:rPr>
          <w:rFonts w:cstheme="minorHAnsi"/>
        </w:rPr>
        <w:t xml:space="preserve">(13) Zoning Ordinance Amendment </w:t>
      </w:r>
    </w:p>
    <w:p w14:paraId="2BECEAA7" w14:textId="3C26FF43" w:rsidR="00AA2127" w:rsidRDefault="001102A3" w:rsidP="001102A3">
      <w:pPr>
        <w:spacing w:after="0" w:line="240" w:lineRule="auto"/>
        <w:ind w:left="720"/>
        <w:rPr>
          <w:rFonts w:cstheme="minorHAnsi"/>
        </w:rPr>
      </w:pPr>
      <w:r>
        <w:rPr>
          <w:rFonts w:cstheme="minorHAnsi"/>
        </w:rPr>
        <w:t>(14) Subdivision Control Ordinance Amendment</w:t>
      </w:r>
    </w:p>
    <w:p w14:paraId="6780D8EC" w14:textId="77777777" w:rsidR="00F25FDD" w:rsidRPr="00424403" w:rsidRDefault="00F25FDD" w:rsidP="001102A3">
      <w:pPr>
        <w:spacing w:after="0" w:line="240" w:lineRule="auto"/>
        <w:ind w:left="720"/>
        <w:rPr>
          <w:rFonts w:cstheme="minorHAnsi"/>
        </w:rPr>
      </w:pPr>
    </w:p>
    <w:p w14:paraId="0C4BEB92" w14:textId="77777777" w:rsidR="00424403" w:rsidRPr="00F25FDD" w:rsidRDefault="00424403" w:rsidP="00424403">
      <w:pPr>
        <w:spacing w:after="0" w:line="240" w:lineRule="auto"/>
        <w:ind w:left="360"/>
        <w:rPr>
          <w:rFonts w:cstheme="minorHAnsi"/>
          <w:b/>
          <w:bCs/>
        </w:rPr>
      </w:pPr>
      <w:r w:rsidRPr="00F25FDD">
        <w:rPr>
          <w:rFonts w:cstheme="minorHAnsi"/>
          <w:b/>
          <w:bCs/>
        </w:rPr>
        <w:t xml:space="preserve">(B) Permit Applications Required </w:t>
      </w:r>
    </w:p>
    <w:p w14:paraId="25FDD9B7" w14:textId="58F00DBD" w:rsidR="00424403" w:rsidRPr="00424403" w:rsidRDefault="00424403" w:rsidP="00424403">
      <w:pPr>
        <w:spacing w:after="0" w:line="240" w:lineRule="auto"/>
        <w:ind w:left="360"/>
        <w:rPr>
          <w:rFonts w:cstheme="minorHAnsi"/>
        </w:rPr>
      </w:pPr>
      <w:r w:rsidRPr="00424403">
        <w:rPr>
          <w:rFonts w:cstheme="minorHAnsi"/>
        </w:rPr>
        <w:t xml:space="preserve">The Town of McCordsville requires that an application and subsequent fee be submitted for the following types of permits: </w:t>
      </w:r>
    </w:p>
    <w:p w14:paraId="142D924C" w14:textId="1F748657" w:rsidR="00424403" w:rsidRPr="00720093" w:rsidRDefault="00424403" w:rsidP="000930E3">
      <w:pPr>
        <w:pStyle w:val="ListParagraph"/>
        <w:numPr>
          <w:ilvl w:val="0"/>
          <w:numId w:val="3"/>
        </w:numPr>
        <w:spacing w:after="0" w:line="240" w:lineRule="auto"/>
        <w:rPr>
          <w:rFonts w:cstheme="minorHAnsi"/>
        </w:rPr>
      </w:pPr>
      <w:r w:rsidRPr="00720093">
        <w:rPr>
          <w:rFonts w:cstheme="minorHAnsi"/>
        </w:rPr>
        <w:t xml:space="preserve">Special Exception Use </w:t>
      </w:r>
    </w:p>
    <w:p w14:paraId="222864AF" w14:textId="2D80699F" w:rsidR="00AA2127" w:rsidRPr="00720093" w:rsidRDefault="00AA2127" w:rsidP="00AA2127">
      <w:pPr>
        <w:pStyle w:val="ListParagraph"/>
        <w:numPr>
          <w:ilvl w:val="0"/>
          <w:numId w:val="3"/>
        </w:numPr>
        <w:spacing w:after="0" w:line="240" w:lineRule="auto"/>
        <w:rPr>
          <w:rFonts w:cstheme="minorHAnsi"/>
        </w:rPr>
      </w:pPr>
      <w:r w:rsidRPr="00720093">
        <w:rPr>
          <w:rFonts w:cstheme="minorHAnsi"/>
        </w:rPr>
        <w:t>Extension to Special Exception Use</w:t>
      </w:r>
    </w:p>
    <w:p w14:paraId="0B8D02D0" w14:textId="44E2FCC5" w:rsidR="00AA2127" w:rsidRPr="00720093" w:rsidRDefault="00AA2127" w:rsidP="000930E3">
      <w:pPr>
        <w:pStyle w:val="ListParagraph"/>
        <w:numPr>
          <w:ilvl w:val="0"/>
          <w:numId w:val="3"/>
        </w:numPr>
        <w:spacing w:after="0" w:line="240" w:lineRule="auto"/>
        <w:rPr>
          <w:rFonts w:cstheme="minorHAnsi"/>
        </w:rPr>
      </w:pPr>
      <w:r w:rsidRPr="00720093">
        <w:rPr>
          <w:rFonts w:cstheme="minorHAnsi"/>
        </w:rPr>
        <w:t xml:space="preserve">Extension to Development Standards Variance </w:t>
      </w:r>
    </w:p>
    <w:p w14:paraId="713955BF" w14:textId="77777777" w:rsidR="00424403" w:rsidRPr="00720093" w:rsidRDefault="00424403" w:rsidP="00424403">
      <w:pPr>
        <w:spacing w:after="0" w:line="240" w:lineRule="auto"/>
        <w:ind w:firstLine="720"/>
        <w:rPr>
          <w:rFonts w:cstheme="minorHAnsi"/>
        </w:rPr>
      </w:pPr>
      <w:r w:rsidRPr="00720093">
        <w:rPr>
          <w:rFonts w:cstheme="minorHAnsi"/>
        </w:rPr>
        <w:t xml:space="preserve">(2) Improvement Location Permit </w:t>
      </w:r>
    </w:p>
    <w:p w14:paraId="4B16F8CF" w14:textId="77777777" w:rsidR="00424403" w:rsidRPr="00720093" w:rsidRDefault="00424403" w:rsidP="00424403">
      <w:pPr>
        <w:spacing w:after="0" w:line="240" w:lineRule="auto"/>
        <w:ind w:firstLine="720"/>
        <w:rPr>
          <w:rFonts w:cstheme="minorHAnsi"/>
        </w:rPr>
      </w:pPr>
      <w:r w:rsidRPr="00720093">
        <w:rPr>
          <w:rFonts w:cstheme="minorHAnsi"/>
        </w:rPr>
        <w:t xml:space="preserve">(3) Sign Permit </w:t>
      </w:r>
    </w:p>
    <w:p w14:paraId="711916B4" w14:textId="77777777" w:rsidR="00424403" w:rsidRPr="00720093" w:rsidRDefault="00424403" w:rsidP="00424403">
      <w:pPr>
        <w:spacing w:after="0" w:line="240" w:lineRule="auto"/>
        <w:ind w:firstLine="720"/>
        <w:rPr>
          <w:rFonts w:cstheme="minorHAnsi"/>
        </w:rPr>
      </w:pPr>
      <w:r w:rsidRPr="00720093">
        <w:rPr>
          <w:rFonts w:cstheme="minorHAnsi"/>
        </w:rPr>
        <w:t xml:space="preserve">(4) Temporary Use Permit </w:t>
      </w:r>
    </w:p>
    <w:p w14:paraId="23D730A9" w14:textId="77777777" w:rsidR="00424403" w:rsidRPr="00720093" w:rsidRDefault="00424403" w:rsidP="00424403">
      <w:pPr>
        <w:spacing w:after="0" w:line="240" w:lineRule="auto"/>
        <w:ind w:firstLine="720"/>
        <w:rPr>
          <w:rFonts w:cstheme="minorHAnsi"/>
        </w:rPr>
      </w:pPr>
      <w:r w:rsidRPr="00720093">
        <w:rPr>
          <w:rFonts w:cstheme="minorHAnsi"/>
        </w:rPr>
        <w:t xml:space="preserve">(5) Occupancy Permit </w:t>
      </w:r>
    </w:p>
    <w:p w14:paraId="01F50B73" w14:textId="2DA442C1" w:rsidR="00464216" w:rsidRPr="00720093" w:rsidRDefault="00424403" w:rsidP="00464216">
      <w:pPr>
        <w:spacing w:after="0" w:line="240" w:lineRule="auto"/>
        <w:ind w:firstLine="720"/>
        <w:rPr>
          <w:rFonts w:cstheme="minorHAnsi"/>
        </w:rPr>
      </w:pPr>
      <w:r w:rsidRPr="00720093">
        <w:rPr>
          <w:rFonts w:cstheme="minorHAnsi"/>
        </w:rPr>
        <w:t xml:space="preserve">(6) Change in Use Permit </w:t>
      </w:r>
    </w:p>
    <w:p w14:paraId="4FE211B8" w14:textId="743B1A93" w:rsidR="00464216" w:rsidRPr="00720093" w:rsidRDefault="00464216" w:rsidP="00464216">
      <w:pPr>
        <w:spacing w:after="0" w:line="240" w:lineRule="auto"/>
        <w:ind w:left="720"/>
        <w:rPr>
          <w:rFonts w:cstheme="minorHAnsi"/>
        </w:rPr>
      </w:pPr>
      <w:r w:rsidRPr="00720093">
        <w:rPr>
          <w:rFonts w:cstheme="minorHAnsi"/>
        </w:rPr>
        <w:t>(7) Building Permit (inclusive of decks, pools, patios, and other permits as described</w:t>
      </w:r>
      <w:r w:rsidR="001102A3" w:rsidRPr="00720093">
        <w:rPr>
          <w:rFonts w:cstheme="minorHAnsi"/>
        </w:rPr>
        <w:t xml:space="preserve"> herein and</w:t>
      </w:r>
      <w:r w:rsidRPr="00720093">
        <w:rPr>
          <w:rFonts w:cstheme="minorHAnsi"/>
        </w:rPr>
        <w:t xml:space="preserve"> in the Town of McCordsville Fee Schedule)  </w:t>
      </w:r>
    </w:p>
    <w:p w14:paraId="406BAC51" w14:textId="027806E7" w:rsidR="001102A3" w:rsidRDefault="001102A3" w:rsidP="00464216">
      <w:pPr>
        <w:spacing w:after="0" w:line="240" w:lineRule="auto"/>
        <w:ind w:left="720"/>
        <w:rPr>
          <w:rFonts w:cstheme="minorHAnsi"/>
        </w:rPr>
      </w:pPr>
      <w:r w:rsidRPr="00720093">
        <w:rPr>
          <w:rFonts w:cstheme="minorHAnsi"/>
        </w:rPr>
        <w:t>(8) Right-of-way Permit</w:t>
      </w:r>
    </w:p>
    <w:p w14:paraId="26BFBFCD" w14:textId="77777777" w:rsidR="001102A3" w:rsidRDefault="001102A3" w:rsidP="00464216">
      <w:pPr>
        <w:spacing w:after="0" w:line="240" w:lineRule="auto"/>
        <w:ind w:left="720"/>
        <w:rPr>
          <w:rFonts w:cstheme="minorHAnsi"/>
        </w:rPr>
      </w:pPr>
    </w:p>
    <w:p w14:paraId="01AD4F17" w14:textId="135BB500" w:rsidR="00464216" w:rsidRPr="007876F6" w:rsidRDefault="00464216" w:rsidP="000930E3">
      <w:pPr>
        <w:pStyle w:val="ListParagraph"/>
        <w:numPr>
          <w:ilvl w:val="0"/>
          <w:numId w:val="4"/>
        </w:numPr>
        <w:spacing w:after="0" w:line="240" w:lineRule="auto"/>
        <w:rPr>
          <w:rFonts w:cstheme="minorHAnsi"/>
        </w:rPr>
      </w:pPr>
      <w:r w:rsidRPr="007876F6">
        <w:rPr>
          <w:rFonts w:cstheme="minorHAnsi"/>
        </w:rPr>
        <w:t xml:space="preserve">Impact Fees </w:t>
      </w:r>
    </w:p>
    <w:p w14:paraId="631721EE" w14:textId="7625D8EB" w:rsidR="007876F6" w:rsidRDefault="007876F6" w:rsidP="007876F6">
      <w:pPr>
        <w:spacing w:after="0" w:line="240" w:lineRule="auto"/>
        <w:ind w:left="360"/>
        <w:rPr>
          <w:rFonts w:cstheme="minorHAnsi"/>
        </w:rPr>
      </w:pPr>
      <w:r>
        <w:rPr>
          <w:rFonts w:cstheme="minorHAnsi"/>
        </w:rPr>
        <w:t xml:space="preserve">The Town has adopted a Park Impact Fee and Park Impact Fees will be charged and collected in the manner prescribed in the Park Impact Fee Ordinance and in accordance with State Statute. </w:t>
      </w:r>
    </w:p>
    <w:p w14:paraId="01DD6E7B" w14:textId="77777777" w:rsidR="007876F6" w:rsidRPr="007876F6" w:rsidRDefault="007876F6" w:rsidP="000930E3">
      <w:pPr>
        <w:spacing w:after="0" w:line="240" w:lineRule="auto"/>
        <w:ind w:left="360"/>
        <w:rPr>
          <w:rFonts w:cstheme="minorHAnsi"/>
        </w:rPr>
      </w:pPr>
    </w:p>
    <w:p w14:paraId="5A1F0B03" w14:textId="60756002" w:rsidR="00AA2127" w:rsidRPr="007876F6" w:rsidRDefault="00AA2127" w:rsidP="000930E3">
      <w:pPr>
        <w:pStyle w:val="ListParagraph"/>
        <w:numPr>
          <w:ilvl w:val="0"/>
          <w:numId w:val="4"/>
        </w:numPr>
        <w:spacing w:after="0" w:line="240" w:lineRule="auto"/>
        <w:rPr>
          <w:rFonts w:cstheme="minorHAnsi"/>
        </w:rPr>
      </w:pPr>
      <w:r w:rsidRPr="007876F6">
        <w:rPr>
          <w:rFonts w:cstheme="minorHAnsi"/>
        </w:rPr>
        <w:t xml:space="preserve">Inspection Fees </w:t>
      </w:r>
    </w:p>
    <w:p w14:paraId="3EE3CB5C" w14:textId="055E8A4D" w:rsidR="007876F6" w:rsidRDefault="007876F6" w:rsidP="007876F6">
      <w:pPr>
        <w:spacing w:after="0" w:line="240" w:lineRule="auto"/>
        <w:ind w:left="360"/>
        <w:rPr>
          <w:rFonts w:cstheme="minorHAnsi"/>
        </w:rPr>
      </w:pPr>
      <w:r>
        <w:rPr>
          <w:rFonts w:cstheme="minorHAnsi"/>
        </w:rPr>
        <w:t xml:space="preserve">Inspection Fees shall be charged and collected as described in the Fee Schedule. </w:t>
      </w:r>
    </w:p>
    <w:p w14:paraId="60346528" w14:textId="77777777" w:rsidR="007876F6" w:rsidRDefault="007876F6" w:rsidP="007876F6">
      <w:pPr>
        <w:spacing w:after="0" w:line="240" w:lineRule="auto"/>
        <w:ind w:left="360"/>
        <w:rPr>
          <w:rFonts w:cstheme="minorHAnsi"/>
        </w:rPr>
      </w:pPr>
    </w:p>
    <w:p w14:paraId="324F4C04" w14:textId="5080749B" w:rsidR="007876F6" w:rsidRPr="007876F6" w:rsidRDefault="007876F6" w:rsidP="000930E3">
      <w:pPr>
        <w:pStyle w:val="ListParagraph"/>
        <w:numPr>
          <w:ilvl w:val="0"/>
          <w:numId w:val="4"/>
        </w:numPr>
        <w:spacing w:after="0" w:line="240" w:lineRule="auto"/>
        <w:rPr>
          <w:rFonts w:cstheme="minorHAnsi"/>
        </w:rPr>
      </w:pPr>
      <w:r w:rsidRPr="007876F6">
        <w:rPr>
          <w:rFonts w:cstheme="minorHAnsi"/>
        </w:rPr>
        <w:t>All Other Fees, Fines, &amp; Penalties</w:t>
      </w:r>
    </w:p>
    <w:p w14:paraId="4B887B33" w14:textId="6402FC25" w:rsidR="007876F6" w:rsidRPr="007876F6" w:rsidRDefault="007876F6" w:rsidP="000930E3">
      <w:pPr>
        <w:spacing w:after="0" w:line="240" w:lineRule="auto"/>
        <w:ind w:left="360"/>
        <w:rPr>
          <w:rFonts w:cstheme="minorHAnsi"/>
        </w:rPr>
      </w:pPr>
      <w:r>
        <w:rPr>
          <w:rFonts w:cstheme="minorHAnsi"/>
        </w:rPr>
        <w:lastRenderedPageBreak/>
        <w:t xml:space="preserve">All other fees, fines, and penalties shall be charged and collected as described by ordinance and in the Fee Schedule. </w:t>
      </w:r>
    </w:p>
    <w:p w14:paraId="24A2BF85" w14:textId="35DF70E2" w:rsidR="00424403" w:rsidRDefault="00424403" w:rsidP="00424403">
      <w:pPr>
        <w:spacing w:after="0" w:line="240" w:lineRule="auto"/>
        <w:ind w:left="360"/>
        <w:rPr>
          <w:rFonts w:cstheme="minorHAnsi"/>
        </w:rPr>
      </w:pPr>
      <w:r w:rsidRPr="00424403">
        <w:rPr>
          <w:rFonts w:cstheme="minorHAnsi"/>
        </w:rPr>
        <w:t>(</w:t>
      </w:r>
      <w:r w:rsidR="007876F6">
        <w:rPr>
          <w:rFonts w:cstheme="minorHAnsi"/>
        </w:rPr>
        <w:t>F</w:t>
      </w:r>
      <w:r w:rsidRPr="00424403">
        <w:rPr>
          <w:rFonts w:cstheme="minorHAnsi"/>
        </w:rPr>
        <w:t xml:space="preserve">) Application Materials </w:t>
      </w:r>
    </w:p>
    <w:p w14:paraId="07495563" w14:textId="26605B26" w:rsidR="00424403" w:rsidRPr="00424403" w:rsidRDefault="00424403" w:rsidP="00424403">
      <w:pPr>
        <w:spacing w:after="0" w:line="240" w:lineRule="auto"/>
        <w:ind w:left="360"/>
        <w:rPr>
          <w:rFonts w:cstheme="minorHAnsi"/>
        </w:rPr>
      </w:pPr>
      <w:r w:rsidRPr="00424403">
        <w:rPr>
          <w:rFonts w:cstheme="minorHAnsi"/>
        </w:rPr>
        <w:t xml:space="preserve">All applications may be obtained from the </w:t>
      </w:r>
      <w:r w:rsidR="00060A41">
        <w:rPr>
          <w:rFonts w:cstheme="minorHAnsi"/>
        </w:rPr>
        <w:t>Town of McCordsville website or by contacting the Planning &amp; Building Department</w:t>
      </w:r>
      <w:r w:rsidRPr="00424403">
        <w:rPr>
          <w:rFonts w:cstheme="minorHAnsi"/>
        </w:rPr>
        <w:t>. Fees</w:t>
      </w:r>
      <w:r w:rsidR="00060A41">
        <w:rPr>
          <w:rFonts w:cstheme="minorHAnsi"/>
        </w:rPr>
        <w:t>, in accordance with the Town of McCordsville Fee Schedu</w:t>
      </w:r>
      <w:r w:rsidR="008C150A">
        <w:rPr>
          <w:rFonts w:cstheme="minorHAnsi"/>
        </w:rPr>
        <w:t>l</w:t>
      </w:r>
      <w:r w:rsidR="00060A41">
        <w:rPr>
          <w:rFonts w:cstheme="minorHAnsi"/>
        </w:rPr>
        <w:t>e,</w:t>
      </w:r>
      <w:r w:rsidRPr="00424403">
        <w:rPr>
          <w:rFonts w:cstheme="minorHAnsi"/>
        </w:rPr>
        <w:t xml:space="preserve"> shall be paid to The Town of McCordsville at the time all petition applications </w:t>
      </w:r>
      <w:r w:rsidR="00060A41">
        <w:rPr>
          <w:rFonts w:cstheme="minorHAnsi"/>
        </w:rPr>
        <w:t>and</w:t>
      </w:r>
      <w:r w:rsidRPr="00424403">
        <w:rPr>
          <w:rFonts w:cstheme="minorHAnsi"/>
        </w:rPr>
        <w:t xml:space="preserve"> permits are </w:t>
      </w:r>
      <w:r w:rsidR="00060A41">
        <w:rPr>
          <w:rFonts w:cstheme="minorHAnsi"/>
        </w:rPr>
        <w:t>invoiced by the Town</w:t>
      </w:r>
      <w:r w:rsidRPr="00424403">
        <w:rPr>
          <w:rFonts w:cstheme="minorHAnsi"/>
        </w:rPr>
        <w:t xml:space="preserve">. </w:t>
      </w:r>
    </w:p>
    <w:p w14:paraId="324ECF8D" w14:textId="147D16B0" w:rsidR="00424403" w:rsidRPr="00424403" w:rsidRDefault="00424403" w:rsidP="00424403">
      <w:pPr>
        <w:pStyle w:val="ListParagraph"/>
        <w:numPr>
          <w:ilvl w:val="0"/>
          <w:numId w:val="2"/>
        </w:numPr>
        <w:spacing w:after="0" w:line="240" w:lineRule="auto"/>
        <w:rPr>
          <w:rFonts w:cstheme="minorHAnsi"/>
        </w:rPr>
      </w:pPr>
      <w:r w:rsidRPr="00424403">
        <w:rPr>
          <w:rFonts w:cstheme="minorHAnsi"/>
        </w:rPr>
        <w:t xml:space="preserve">Application Forms </w:t>
      </w:r>
    </w:p>
    <w:p w14:paraId="541C47F4" w14:textId="47F237AD" w:rsidR="00424403" w:rsidRPr="00424403" w:rsidRDefault="00424403" w:rsidP="00424403">
      <w:pPr>
        <w:spacing w:after="0" w:line="240" w:lineRule="auto"/>
        <w:ind w:left="720"/>
        <w:rPr>
          <w:rFonts w:cstheme="minorHAnsi"/>
        </w:rPr>
      </w:pPr>
      <w:r w:rsidRPr="00424403">
        <w:rPr>
          <w:rFonts w:cstheme="minorHAnsi"/>
        </w:rPr>
        <w:t xml:space="preserve">All applications shall be made on forms provided by the Plan Commission Office. All applicants shall submit original applications that are completed in their entirety in ink or typed. </w:t>
      </w:r>
    </w:p>
    <w:p w14:paraId="36C53E42" w14:textId="77777777" w:rsidR="00424403" w:rsidRDefault="00424403" w:rsidP="00424403">
      <w:pPr>
        <w:spacing w:after="0" w:line="240" w:lineRule="auto"/>
        <w:ind w:left="720"/>
        <w:rPr>
          <w:rFonts w:cstheme="minorHAnsi"/>
        </w:rPr>
      </w:pPr>
      <w:r w:rsidRPr="00424403">
        <w:rPr>
          <w:rFonts w:cstheme="minorHAnsi"/>
        </w:rPr>
        <w:t xml:space="preserve">(2) Copies of Materials </w:t>
      </w:r>
    </w:p>
    <w:p w14:paraId="340071C8" w14:textId="618497ED" w:rsidR="00424403" w:rsidRPr="00424403" w:rsidRDefault="00424403" w:rsidP="00424403">
      <w:pPr>
        <w:spacing w:after="0" w:line="240" w:lineRule="auto"/>
        <w:ind w:left="720"/>
        <w:rPr>
          <w:rFonts w:cstheme="minorHAnsi"/>
        </w:rPr>
      </w:pPr>
      <w:r w:rsidRPr="00424403">
        <w:rPr>
          <w:rFonts w:cstheme="minorHAnsi"/>
        </w:rPr>
        <w:t xml:space="preserve">All applicants shall submit copies of applications and necessary plans and attachments as required by the adopted policies of the Administrative Officer and the applicable Rules and Procedures of the Plan Commission and Board of Zoning Appeals. </w:t>
      </w:r>
    </w:p>
    <w:p w14:paraId="3C855116" w14:textId="77777777" w:rsidR="00424403" w:rsidRDefault="00424403" w:rsidP="00424403">
      <w:pPr>
        <w:spacing w:after="0" w:line="240" w:lineRule="auto"/>
        <w:ind w:left="720"/>
        <w:rPr>
          <w:rFonts w:cstheme="minorHAnsi"/>
        </w:rPr>
      </w:pPr>
      <w:r w:rsidRPr="00424403">
        <w:rPr>
          <w:rFonts w:cstheme="minorHAnsi"/>
        </w:rPr>
        <w:t xml:space="preserve">(3) Scheduling </w:t>
      </w:r>
    </w:p>
    <w:p w14:paraId="49809540" w14:textId="129A1787" w:rsidR="00424403" w:rsidRPr="00424403" w:rsidRDefault="00424403" w:rsidP="00424403">
      <w:pPr>
        <w:spacing w:after="0" w:line="240" w:lineRule="auto"/>
        <w:ind w:left="720"/>
        <w:rPr>
          <w:rFonts w:cstheme="minorHAnsi"/>
        </w:rPr>
      </w:pPr>
      <w:r w:rsidRPr="00424403">
        <w:rPr>
          <w:rFonts w:cstheme="minorHAnsi"/>
        </w:rPr>
        <w:t xml:space="preserve">All applications shall be assigned reference and/or docket numbers by the Administrative Officer, or his or her designee. </w:t>
      </w:r>
    </w:p>
    <w:p w14:paraId="179F9AC3" w14:textId="77777777" w:rsidR="00424403" w:rsidRPr="00424403" w:rsidRDefault="00424403" w:rsidP="00424403">
      <w:pPr>
        <w:spacing w:after="0" w:line="240" w:lineRule="auto"/>
        <w:ind w:left="1440"/>
        <w:rPr>
          <w:rFonts w:cstheme="minorHAnsi"/>
        </w:rPr>
      </w:pPr>
      <w:r w:rsidRPr="00424403">
        <w:rPr>
          <w:rFonts w:cstheme="minorHAnsi"/>
        </w:rPr>
        <w:t xml:space="preserve">a) Petition Applications Petition applications shall be scheduled by the Administrative Officer, or his or her designee, for the appropriate public hearings based on the completeness of the application consistent with the requirements of this Article and the appropriate adopted Calendars of Filing and Meeting Dates for the Board of Zoning Appeals and/or Plan Commission. </w:t>
      </w:r>
    </w:p>
    <w:p w14:paraId="2788D7BC" w14:textId="771B6372" w:rsidR="00424403" w:rsidRDefault="00424403" w:rsidP="000930E3">
      <w:pPr>
        <w:spacing w:after="0" w:line="240" w:lineRule="auto"/>
        <w:ind w:left="1440"/>
        <w:rPr>
          <w:rFonts w:cstheme="minorHAnsi"/>
        </w:rPr>
      </w:pPr>
      <w:r w:rsidRPr="00424403">
        <w:rPr>
          <w:rFonts w:cstheme="minorHAnsi"/>
        </w:rPr>
        <w:t>b) Order of Action Taken Action shall be taken on all applications in the order in which they were received.</w:t>
      </w:r>
    </w:p>
    <w:p w14:paraId="6EC85AA7" w14:textId="77777777" w:rsidR="00692EF9" w:rsidRDefault="00692EF9" w:rsidP="000930E3">
      <w:pPr>
        <w:spacing w:after="0" w:line="240" w:lineRule="auto"/>
        <w:ind w:left="1440"/>
        <w:rPr>
          <w:rFonts w:cstheme="minorHAnsi"/>
        </w:rPr>
      </w:pPr>
    </w:p>
    <w:p w14:paraId="284718E6" w14:textId="77777777" w:rsidR="00692EF9" w:rsidRDefault="00692EF9" w:rsidP="000930E3">
      <w:pPr>
        <w:spacing w:after="0" w:line="240" w:lineRule="auto"/>
        <w:ind w:left="1440"/>
        <w:rPr>
          <w:rFonts w:cstheme="minorHAnsi"/>
        </w:rPr>
      </w:pPr>
    </w:p>
    <w:p w14:paraId="6A81C11C" w14:textId="77777777" w:rsidR="00692EF9" w:rsidRPr="00285FC5" w:rsidRDefault="00692EF9" w:rsidP="00692EF9">
      <w:pPr>
        <w:spacing w:after="0" w:line="360" w:lineRule="auto"/>
        <w:rPr>
          <w:sz w:val="24"/>
          <w:szCs w:val="24"/>
        </w:rPr>
      </w:pPr>
      <w:r w:rsidRPr="00285FC5">
        <w:rPr>
          <w:b/>
          <w:bCs/>
          <w:sz w:val="24"/>
          <w:szCs w:val="24"/>
        </w:rPr>
        <w:t>Section 10.07 Improvement Location Permit</w:t>
      </w:r>
      <w:r w:rsidRPr="00285FC5">
        <w:rPr>
          <w:sz w:val="24"/>
          <w:szCs w:val="24"/>
        </w:rPr>
        <w:t xml:space="preserve"> </w:t>
      </w:r>
    </w:p>
    <w:p w14:paraId="0EDA3168" w14:textId="4EE3489F" w:rsidR="00692EF9" w:rsidRPr="00692EF9" w:rsidRDefault="00285FC5" w:rsidP="00692EF9">
      <w:pPr>
        <w:spacing w:after="0" w:line="360" w:lineRule="auto"/>
        <w:rPr>
          <w:highlight w:val="yellow"/>
        </w:rPr>
      </w:pPr>
      <w:r>
        <w:t xml:space="preserve">No </w:t>
      </w:r>
      <w:r w:rsidR="00692EF9" w:rsidRPr="00692EF9">
        <w:t xml:space="preserve">structures or site improvements shall be erected, moved, or added to on platted or unplatted land, without an Improvement Location Permit first being issued by the Administrative Officer, or his or her designee. No Improvement Location Permit shall be issued unless the project is in compliance with the provisions of this Ordinance, the Subdivision Control Ordinance, and other applicable regulations of the Town of McCordsville. </w:t>
      </w:r>
    </w:p>
    <w:p w14:paraId="63A61B46" w14:textId="77777777" w:rsidR="00692EF9" w:rsidRPr="00692EF9" w:rsidRDefault="00692EF9" w:rsidP="00692EF9">
      <w:pPr>
        <w:spacing w:after="0" w:line="360" w:lineRule="auto"/>
        <w:rPr>
          <w:highlight w:val="yellow"/>
        </w:rPr>
      </w:pPr>
    </w:p>
    <w:p w14:paraId="76714AFB" w14:textId="77777777" w:rsidR="00692EF9" w:rsidRPr="00D50FAC" w:rsidRDefault="00692EF9" w:rsidP="00692EF9">
      <w:pPr>
        <w:spacing w:after="0" w:line="360" w:lineRule="auto"/>
      </w:pPr>
      <w:r w:rsidRPr="00D50FAC">
        <w:rPr>
          <w:b/>
          <w:bCs/>
        </w:rPr>
        <w:t>(A) Permit Required</w:t>
      </w:r>
      <w:r w:rsidRPr="00D50FAC">
        <w:t xml:space="preserve"> </w:t>
      </w:r>
    </w:p>
    <w:p w14:paraId="7356775E" w14:textId="77777777" w:rsidR="00692EF9" w:rsidRPr="00D50FAC" w:rsidRDefault="00692EF9" w:rsidP="00692EF9">
      <w:pPr>
        <w:spacing w:after="0" w:line="360" w:lineRule="auto"/>
      </w:pPr>
      <w:r w:rsidRPr="00D50FAC">
        <w:t xml:space="preserve">The Town of McCordsville requires that an Improvement Location Permit be obtained for any of the actions listed below. A single Improvement Location Permit may be issued for a combination of these actions, if they occur together. The Administrative Officer shall determine if the application requires review by the Technical Review Committee and/or Architectural Review Committee. </w:t>
      </w:r>
    </w:p>
    <w:p w14:paraId="2588768E" w14:textId="77777777" w:rsidR="008573C2" w:rsidRPr="00A80331" w:rsidRDefault="008573C2" w:rsidP="008573C2">
      <w:pPr>
        <w:spacing w:after="0" w:line="360" w:lineRule="auto"/>
      </w:pPr>
      <w:r w:rsidRPr="00A80331">
        <w:rPr>
          <w:b/>
          <w:bCs/>
        </w:rPr>
        <w:t>(1)</w:t>
      </w:r>
      <w:r w:rsidRPr="00A80331">
        <w:t xml:space="preserve"> New development, after rezoning or plat approval; </w:t>
      </w:r>
    </w:p>
    <w:p w14:paraId="7F38DCA8" w14:textId="4D112E6F" w:rsidR="008573C2" w:rsidRPr="00A80331" w:rsidDel="008573C2" w:rsidRDefault="008573C2" w:rsidP="008573C2">
      <w:pPr>
        <w:spacing w:after="0" w:line="360" w:lineRule="auto"/>
        <w:rPr>
          <w:del w:id="2" w:author="Erik Pullum" w:date="2023-11-01T15:06:00Z"/>
        </w:rPr>
      </w:pPr>
      <w:commentRangeStart w:id="3"/>
      <w:del w:id="4" w:author="Erik Pullum" w:date="2023-11-01T15:06:00Z">
        <w:r w:rsidRPr="00A80331" w:rsidDel="008573C2">
          <w:rPr>
            <w:b/>
            <w:bCs/>
          </w:rPr>
          <w:delText>(2)</w:delText>
        </w:r>
        <w:r w:rsidRPr="00A80331" w:rsidDel="008573C2">
          <w:delText xml:space="preserve"> Adding or subtracting dwelling units or leased space in multifamily or commercial structures; </w:delText>
        </w:r>
      </w:del>
      <w:commentRangeEnd w:id="3"/>
      <w:r w:rsidR="00CE0AEC">
        <w:rPr>
          <w:rStyle w:val="CommentReference"/>
        </w:rPr>
        <w:commentReference w:id="3"/>
      </w:r>
    </w:p>
    <w:p w14:paraId="43760647" w14:textId="0456AAA4" w:rsidR="008573C2" w:rsidRPr="00A80331" w:rsidDel="00F75A28" w:rsidRDefault="008573C2" w:rsidP="008573C2">
      <w:pPr>
        <w:spacing w:after="0" w:line="360" w:lineRule="auto"/>
        <w:rPr>
          <w:del w:id="5" w:author="Erik Pullum" w:date="2023-11-01T16:19:00Z"/>
        </w:rPr>
      </w:pPr>
      <w:commentRangeStart w:id="6"/>
      <w:del w:id="7" w:author="Erik Pullum" w:date="2023-11-01T16:19:00Z">
        <w:r w:rsidRPr="00A80331" w:rsidDel="00F75A28">
          <w:rPr>
            <w:b/>
            <w:bCs/>
          </w:rPr>
          <w:lastRenderedPageBreak/>
          <w:delText>(3)</w:delText>
        </w:r>
        <w:r w:rsidRPr="00A80331" w:rsidDel="00F75A28">
          <w:delText xml:space="preserve"> Any use that exceeds 200 square feet in area and/or has a permanent foundation (including structures other than buildings such as towers and antennas); </w:delText>
        </w:r>
      </w:del>
      <w:commentRangeEnd w:id="6"/>
      <w:r w:rsidR="00CE0AEC">
        <w:rPr>
          <w:rStyle w:val="CommentReference"/>
        </w:rPr>
        <w:commentReference w:id="6"/>
      </w:r>
    </w:p>
    <w:p w14:paraId="005502D6" w14:textId="3EBC0EFE" w:rsidR="008573C2" w:rsidDel="00CE0AEC" w:rsidRDefault="008573C2" w:rsidP="008573C2">
      <w:pPr>
        <w:spacing w:after="0" w:line="360" w:lineRule="auto"/>
        <w:rPr>
          <w:del w:id="8" w:author="Erik Pullum" w:date="2023-11-01T16:19:00Z"/>
        </w:rPr>
      </w:pPr>
      <w:commentRangeStart w:id="9"/>
      <w:del w:id="10" w:author="Erik Pullum" w:date="2023-11-01T16:19:00Z">
        <w:r w:rsidRPr="00A80331" w:rsidDel="00CE0AEC">
          <w:rPr>
            <w:b/>
            <w:bCs/>
          </w:rPr>
          <w:delText>(4)</w:delText>
        </w:r>
        <w:bookmarkStart w:id="11" w:name="_Hlk139543337"/>
        <w:r w:rsidRPr="00A80331" w:rsidDel="00CE0AEC">
          <w:delText xml:space="preserve"> Any temporary use of land or temporary structure;                                                    </w:delText>
        </w:r>
      </w:del>
      <w:bookmarkEnd w:id="11"/>
      <w:commentRangeEnd w:id="9"/>
      <w:r w:rsidR="00CE0AEC">
        <w:rPr>
          <w:rStyle w:val="CommentReference"/>
        </w:rPr>
        <w:commentReference w:id="9"/>
      </w:r>
    </w:p>
    <w:p w14:paraId="21DBA557" w14:textId="19431532" w:rsidR="008573C2" w:rsidRPr="00A80331" w:rsidDel="00CE0AEC" w:rsidRDefault="008573C2" w:rsidP="008573C2">
      <w:pPr>
        <w:spacing w:after="0" w:line="360" w:lineRule="auto"/>
        <w:rPr>
          <w:del w:id="12" w:author="Erik Pullum" w:date="2023-11-01T16:21:00Z"/>
        </w:rPr>
      </w:pPr>
      <w:commentRangeStart w:id="13"/>
      <w:del w:id="14" w:author="Erik Pullum" w:date="2023-11-01T16:21:00Z">
        <w:r w:rsidRPr="00A80331" w:rsidDel="00CE0AEC">
          <w:rPr>
            <w:b/>
            <w:bCs/>
          </w:rPr>
          <w:delText>(5)</w:delText>
        </w:r>
        <w:r w:rsidRPr="00A80331" w:rsidDel="00CE0AEC">
          <w:delText xml:space="preserve"> Signs;</w:delText>
        </w:r>
      </w:del>
      <w:commentRangeEnd w:id="13"/>
      <w:r w:rsidR="00CE0AEC">
        <w:rPr>
          <w:rStyle w:val="CommentReference"/>
        </w:rPr>
        <w:commentReference w:id="13"/>
      </w:r>
    </w:p>
    <w:p w14:paraId="0262C264" w14:textId="1E5DC5F2" w:rsidR="008573C2" w:rsidRPr="00A80331" w:rsidDel="00CE0AEC" w:rsidRDefault="008573C2" w:rsidP="008573C2">
      <w:pPr>
        <w:spacing w:after="0" w:line="360" w:lineRule="auto"/>
        <w:rPr>
          <w:del w:id="15" w:author="Erik Pullum" w:date="2023-11-01T16:25:00Z"/>
        </w:rPr>
      </w:pPr>
      <w:commentRangeStart w:id="16"/>
      <w:del w:id="17" w:author="Erik Pullum" w:date="2023-11-01T16:25:00Z">
        <w:r w:rsidRPr="00A80331" w:rsidDel="00CE0AEC">
          <w:rPr>
            <w:b/>
            <w:bCs/>
          </w:rPr>
          <w:delText>(6)</w:delText>
        </w:r>
        <w:r w:rsidRPr="00A80331" w:rsidDel="00CE0AEC">
          <w:delText xml:space="preserve"> Swimming pools with a depth greater than 30 inches (in-ground pools shall be required to obtain a permit, above ground pools less than 15 feet in diameter shall not be required to obtain a permit, but shall comply with this Ordinance); </w:delText>
        </w:r>
      </w:del>
    </w:p>
    <w:p w14:paraId="22BB39ED" w14:textId="4B093E79" w:rsidR="008573C2" w:rsidRDefault="008573C2" w:rsidP="008573C2">
      <w:pPr>
        <w:spacing w:after="0" w:line="360" w:lineRule="auto"/>
        <w:rPr>
          <w:b/>
          <w:bCs/>
        </w:rPr>
      </w:pPr>
      <w:del w:id="18" w:author="Erik Pullum" w:date="2023-11-01T16:25:00Z">
        <w:r w:rsidRPr="00A80331" w:rsidDel="00CE0AEC">
          <w:rPr>
            <w:b/>
            <w:bCs/>
          </w:rPr>
          <w:delText>(7)</w:delText>
        </w:r>
        <w:r w:rsidRPr="00A80331" w:rsidDel="00CE0AEC">
          <w:delText xml:space="preserve"> Additions to all structures;</w:delText>
        </w:r>
        <w:r w:rsidRPr="00A80331" w:rsidDel="00CE0AEC">
          <w:tab/>
        </w:r>
      </w:del>
      <w:commentRangeEnd w:id="16"/>
      <w:r w:rsidR="00CE0AEC">
        <w:rPr>
          <w:rStyle w:val="CommentReference"/>
        </w:rPr>
        <w:commentReference w:id="16"/>
      </w:r>
      <w:r w:rsidRPr="00A80331">
        <w:tab/>
      </w:r>
      <w:r w:rsidRPr="00A80331">
        <w:tab/>
      </w:r>
      <w:r w:rsidRPr="00A80331">
        <w:tab/>
      </w:r>
      <w:r w:rsidRPr="00A80331">
        <w:tab/>
      </w:r>
      <w:r w:rsidRPr="00A80331">
        <w:tab/>
      </w:r>
      <w:r w:rsidRPr="00A80331">
        <w:tab/>
      </w:r>
      <w:r w:rsidRPr="00A80331">
        <w:rPr>
          <w:b/>
          <w:bCs/>
        </w:rPr>
        <w:t xml:space="preserve"> </w:t>
      </w:r>
    </w:p>
    <w:p w14:paraId="21C82A41" w14:textId="34DB1D6C" w:rsidR="008573C2" w:rsidRPr="00A80331" w:rsidDel="00CE0AEC" w:rsidRDefault="008573C2" w:rsidP="008573C2">
      <w:pPr>
        <w:spacing w:after="0" w:line="360" w:lineRule="auto"/>
        <w:rPr>
          <w:del w:id="19" w:author="Erik Pullum" w:date="2023-11-01T16:25:00Z"/>
        </w:rPr>
      </w:pPr>
      <w:commentRangeStart w:id="20"/>
      <w:del w:id="21" w:author="Erik Pullum" w:date="2023-11-01T16:25:00Z">
        <w:r w:rsidRPr="00A80331" w:rsidDel="00CE0AEC">
          <w:rPr>
            <w:b/>
            <w:bCs/>
          </w:rPr>
          <w:delText>(8)</w:delText>
        </w:r>
        <w:r w:rsidRPr="00A80331" w:rsidDel="00CE0AEC">
          <w:delText xml:space="preserve"> Changes of use; </w:delText>
        </w:r>
      </w:del>
      <w:commentRangeEnd w:id="20"/>
      <w:r w:rsidR="00CE0AEC">
        <w:rPr>
          <w:rStyle w:val="CommentReference"/>
        </w:rPr>
        <w:commentReference w:id="20"/>
      </w:r>
    </w:p>
    <w:p w14:paraId="1709D4BD" w14:textId="328E07DC" w:rsidR="008573C2" w:rsidRPr="00A80331" w:rsidRDefault="008573C2" w:rsidP="008573C2">
      <w:pPr>
        <w:spacing w:after="0" w:line="360" w:lineRule="auto"/>
      </w:pPr>
      <w:r w:rsidRPr="00A80331">
        <w:rPr>
          <w:b/>
          <w:bCs/>
        </w:rPr>
        <w:t>(</w:t>
      </w:r>
      <w:ins w:id="22" w:author="Erik Pullum" w:date="2023-11-01T16:26:00Z">
        <w:r w:rsidR="00CE0AEC">
          <w:rPr>
            <w:b/>
            <w:bCs/>
          </w:rPr>
          <w:t>2</w:t>
        </w:r>
      </w:ins>
      <w:del w:id="23" w:author="Erik Pullum" w:date="2023-11-01T16:26:00Z">
        <w:r w:rsidRPr="00A80331" w:rsidDel="00CE0AEC">
          <w:rPr>
            <w:b/>
            <w:bCs/>
          </w:rPr>
          <w:delText>9</w:delText>
        </w:r>
      </w:del>
      <w:r w:rsidRPr="00A80331">
        <w:rPr>
          <w:b/>
          <w:bCs/>
        </w:rPr>
        <w:t>)</w:t>
      </w:r>
      <w:r w:rsidRPr="00A80331">
        <w:t xml:space="preserve"> Placement or replacement of manufactured or mobile homes; </w:t>
      </w:r>
    </w:p>
    <w:p w14:paraId="6F3307F6" w14:textId="44FD3ADC" w:rsidR="008573C2" w:rsidRPr="00A80331" w:rsidRDefault="008573C2" w:rsidP="008573C2">
      <w:pPr>
        <w:spacing w:after="0" w:line="360" w:lineRule="auto"/>
      </w:pPr>
      <w:r w:rsidRPr="00A80331">
        <w:rPr>
          <w:b/>
          <w:bCs/>
        </w:rPr>
        <w:t>(</w:t>
      </w:r>
      <w:ins w:id="24" w:author="Erik Pullum" w:date="2023-11-01T16:26:00Z">
        <w:r w:rsidR="00CE0AEC">
          <w:rPr>
            <w:b/>
            <w:bCs/>
          </w:rPr>
          <w:t>3</w:t>
        </w:r>
      </w:ins>
      <w:del w:id="25" w:author="Erik Pullum" w:date="2023-11-01T16:26:00Z">
        <w:r w:rsidRPr="00A80331" w:rsidDel="00CE0AEC">
          <w:rPr>
            <w:b/>
            <w:bCs/>
          </w:rPr>
          <w:delText>10</w:delText>
        </w:r>
      </w:del>
      <w:r w:rsidRPr="00A80331">
        <w:rPr>
          <w:b/>
          <w:bCs/>
        </w:rPr>
        <w:t>)</w:t>
      </w:r>
      <w:r w:rsidRPr="00A80331">
        <w:t xml:space="preserve"> Parking lot construction or alteration; </w:t>
      </w:r>
    </w:p>
    <w:p w14:paraId="13C55624" w14:textId="1BBE06EA" w:rsidR="008573C2" w:rsidRPr="00A80331" w:rsidRDefault="008573C2" w:rsidP="008573C2">
      <w:pPr>
        <w:spacing w:after="0" w:line="360" w:lineRule="auto"/>
      </w:pPr>
      <w:r w:rsidRPr="00A80331">
        <w:rPr>
          <w:b/>
          <w:bCs/>
        </w:rPr>
        <w:t>(</w:t>
      </w:r>
      <w:ins w:id="26" w:author="Erik Pullum" w:date="2023-11-01T16:26:00Z">
        <w:r w:rsidR="00CE0AEC">
          <w:rPr>
            <w:b/>
            <w:bCs/>
          </w:rPr>
          <w:t>4</w:t>
        </w:r>
      </w:ins>
      <w:del w:id="27" w:author="Erik Pullum" w:date="2023-11-01T16:26:00Z">
        <w:r w:rsidRPr="00A80331" w:rsidDel="00CE0AEC">
          <w:rPr>
            <w:b/>
            <w:bCs/>
          </w:rPr>
          <w:delText>11</w:delText>
        </w:r>
      </w:del>
      <w:r w:rsidRPr="00A80331">
        <w:rPr>
          <w:b/>
          <w:bCs/>
        </w:rPr>
        <w:t>)</w:t>
      </w:r>
      <w:r w:rsidRPr="00A80331">
        <w:t xml:space="preserve"> Removal of required trees and plants within buffer yards and landscaping areas required by this Ordinance; </w:t>
      </w:r>
    </w:p>
    <w:p w14:paraId="14865A9A" w14:textId="3FD9CCD3" w:rsidR="008573C2" w:rsidRPr="00A80331" w:rsidRDefault="008573C2" w:rsidP="008573C2">
      <w:pPr>
        <w:spacing w:after="0" w:line="360" w:lineRule="auto"/>
      </w:pPr>
      <w:r w:rsidRPr="00A80331">
        <w:rPr>
          <w:b/>
          <w:bCs/>
        </w:rPr>
        <w:t>(</w:t>
      </w:r>
      <w:ins w:id="28" w:author="Erik Pullum" w:date="2023-11-01T16:26:00Z">
        <w:r w:rsidR="00CE0AEC">
          <w:rPr>
            <w:b/>
            <w:bCs/>
          </w:rPr>
          <w:t>5</w:t>
        </w:r>
      </w:ins>
      <w:del w:id="29" w:author="Erik Pullum" w:date="2023-11-01T16:26:00Z">
        <w:r w:rsidRPr="00A80331" w:rsidDel="00CE0AEC">
          <w:rPr>
            <w:b/>
            <w:bCs/>
          </w:rPr>
          <w:delText>12</w:delText>
        </w:r>
      </w:del>
      <w:r w:rsidRPr="00A80331">
        <w:rPr>
          <w:b/>
          <w:bCs/>
        </w:rPr>
        <w:t>)</w:t>
      </w:r>
      <w:r w:rsidRPr="00A80331">
        <w:t xml:space="preserve"> Mineral extraction; </w:t>
      </w:r>
    </w:p>
    <w:p w14:paraId="014E9047" w14:textId="25415DFB" w:rsidR="008573C2" w:rsidRPr="00A80331" w:rsidRDefault="008573C2" w:rsidP="008573C2">
      <w:pPr>
        <w:spacing w:after="0" w:line="360" w:lineRule="auto"/>
      </w:pPr>
      <w:r w:rsidRPr="00A80331">
        <w:rPr>
          <w:b/>
          <w:bCs/>
        </w:rPr>
        <w:t>(</w:t>
      </w:r>
      <w:ins w:id="30" w:author="Erik Pullum" w:date="2023-11-01T16:26:00Z">
        <w:r w:rsidR="00CE0AEC">
          <w:rPr>
            <w:b/>
            <w:bCs/>
          </w:rPr>
          <w:t>6</w:t>
        </w:r>
      </w:ins>
      <w:del w:id="31" w:author="Erik Pullum" w:date="2023-11-01T16:26:00Z">
        <w:r w:rsidRPr="00A80331" w:rsidDel="00CE0AEC">
          <w:rPr>
            <w:b/>
            <w:bCs/>
          </w:rPr>
          <w:delText>13</w:delText>
        </w:r>
      </w:del>
      <w:r w:rsidRPr="00A80331">
        <w:rPr>
          <w:b/>
          <w:bCs/>
        </w:rPr>
        <w:t>)</w:t>
      </w:r>
      <w:r w:rsidRPr="00A80331">
        <w:t xml:space="preserve"> Telecommunication towers, buildings, and antenna; and </w:t>
      </w:r>
    </w:p>
    <w:p w14:paraId="3E01AE76" w14:textId="2810EFC9" w:rsidR="008573C2" w:rsidDel="00CE0AEC" w:rsidRDefault="008573C2" w:rsidP="008573C2">
      <w:pPr>
        <w:spacing w:after="0" w:line="360" w:lineRule="auto"/>
        <w:rPr>
          <w:del w:id="32" w:author="Erik Pullum" w:date="2023-11-01T16:24:00Z"/>
        </w:rPr>
      </w:pPr>
      <w:del w:id="33" w:author="Erik Pullum" w:date="2023-11-01T16:24:00Z">
        <w:r w:rsidRPr="00A80331" w:rsidDel="00CE0AEC">
          <w:rPr>
            <w:b/>
            <w:bCs/>
          </w:rPr>
          <w:delText>(14)</w:delText>
        </w:r>
        <w:r w:rsidRPr="00A80331" w:rsidDel="00CE0AEC">
          <w:delText xml:space="preserve"> Any exterior construction that adds to or alters the height </w:delText>
        </w:r>
        <w:commentRangeStart w:id="34"/>
        <w:r w:rsidRPr="00A80331" w:rsidDel="00CE0AEC">
          <w:delText>of</w:delText>
        </w:r>
      </w:del>
      <w:commentRangeEnd w:id="34"/>
      <w:r w:rsidR="00CE0AEC">
        <w:rPr>
          <w:rStyle w:val="CommentReference"/>
        </w:rPr>
        <w:commentReference w:id="34"/>
      </w:r>
      <w:del w:id="35" w:author="Erik Pullum" w:date="2023-11-01T16:24:00Z">
        <w:r w:rsidRPr="00A80331" w:rsidDel="00CE0AEC">
          <w:delText xml:space="preserve"> an existing structure.</w:delText>
        </w:r>
      </w:del>
    </w:p>
    <w:p w14:paraId="6E2BB018" w14:textId="41C2AF29" w:rsidR="00CE0AEC" w:rsidRDefault="00CE0AEC" w:rsidP="008573C2">
      <w:pPr>
        <w:spacing w:after="0" w:line="360" w:lineRule="auto"/>
        <w:rPr>
          <w:ins w:id="36" w:author="Erik Pullum" w:date="2023-11-01T16:28:00Z"/>
        </w:rPr>
      </w:pPr>
      <w:ins w:id="37" w:author="Erik Pullum" w:date="2023-11-01T16:27:00Z">
        <w:r>
          <w:t>(7) Any work requiring erosion control by state and local codes not already required to get a permit elsewhere;</w:t>
        </w:r>
      </w:ins>
    </w:p>
    <w:p w14:paraId="3ABFF0EA" w14:textId="6D857F5B" w:rsidR="00CE0AEC" w:rsidDel="00C47F96" w:rsidRDefault="00CE0AEC" w:rsidP="00CE0AEC">
      <w:pPr>
        <w:spacing w:after="0" w:line="360" w:lineRule="auto"/>
        <w:rPr>
          <w:ins w:id="38" w:author="Erik Pullum" w:date="2023-11-01T16:28:00Z"/>
          <w:del w:id="39" w:author="Ryan Crum" w:date="2023-11-13T15:08:00Z"/>
        </w:rPr>
      </w:pPr>
      <w:ins w:id="40" w:author="Erik Pullum" w:date="2023-11-01T16:28:00Z">
        <w:del w:id="41" w:author="Ryan Crum" w:date="2023-11-13T15:08:00Z">
          <w:r w:rsidRPr="008334DF" w:rsidDel="00C47F96">
            <w:rPr>
              <w:b/>
              <w:bCs/>
            </w:rPr>
            <w:delText>(</w:delText>
          </w:r>
          <w:r w:rsidDel="00C47F96">
            <w:rPr>
              <w:b/>
              <w:bCs/>
            </w:rPr>
            <w:delText>8</w:delText>
          </w:r>
          <w:r w:rsidRPr="008334DF" w:rsidDel="00C47F96">
            <w:rPr>
              <w:b/>
              <w:bCs/>
            </w:rPr>
            <w:delText>)</w:delText>
          </w:r>
          <w:r w:rsidDel="00C47F96">
            <w:delText xml:space="preserve"> Kiosk/Vending Machine installation that is outside of the exterior walls of a structure.</w:delText>
          </w:r>
        </w:del>
      </w:ins>
    </w:p>
    <w:p w14:paraId="708A1560" w14:textId="21D80BDA" w:rsidR="00CE0AEC" w:rsidDel="00C47F96" w:rsidRDefault="00CE0AEC" w:rsidP="00CE0AEC">
      <w:pPr>
        <w:spacing w:after="0" w:line="360" w:lineRule="auto"/>
        <w:rPr>
          <w:ins w:id="42" w:author="Erik Pullum" w:date="2023-11-01T16:28:00Z"/>
          <w:del w:id="43" w:author="Ryan Crum" w:date="2023-11-13T15:06:00Z"/>
        </w:rPr>
      </w:pPr>
      <w:ins w:id="44" w:author="Erik Pullum" w:date="2023-11-01T16:28:00Z">
        <w:del w:id="45" w:author="Ryan Crum" w:date="2023-11-13T15:06:00Z">
          <w:r w:rsidRPr="008334DF" w:rsidDel="00C47F96">
            <w:rPr>
              <w:b/>
              <w:bCs/>
            </w:rPr>
            <w:delText>(</w:delText>
          </w:r>
          <w:r w:rsidDel="00C47F96">
            <w:rPr>
              <w:b/>
              <w:bCs/>
            </w:rPr>
            <w:delText>9</w:delText>
          </w:r>
          <w:r w:rsidRPr="008334DF" w:rsidDel="00C47F96">
            <w:rPr>
              <w:b/>
              <w:bCs/>
            </w:rPr>
            <w:delText>)</w:delText>
          </w:r>
          <w:r w:rsidDel="00C47F96">
            <w:delText xml:space="preserve"> Food Truck</w:delText>
          </w:r>
          <w:r w:rsidDel="00C47F96">
            <w:tab/>
          </w:r>
        </w:del>
      </w:ins>
    </w:p>
    <w:p w14:paraId="7C62F1F1" w14:textId="40A834C2" w:rsidR="00CE0AEC" w:rsidRDefault="00CE0AEC" w:rsidP="00CE0AEC">
      <w:pPr>
        <w:spacing w:after="0" w:line="360" w:lineRule="auto"/>
        <w:rPr>
          <w:ins w:id="46" w:author="Ryan Crum" w:date="2023-11-13T15:08:00Z"/>
        </w:rPr>
      </w:pPr>
      <w:ins w:id="47" w:author="Erik Pullum" w:date="2023-11-01T16:28:00Z">
        <w:r>
          <w:rPr>
            <w:b/>
            <w:bCs/>
          </w:rPr>
          <w:t>(10</w:t>
        </w:r>
        <w:r w:rsidRPr="008334DF">
          <w:rPr>
            <w:b/>
            <w:bCs/>
          </w:rPr>
          <w:t>)</w:t>
        </w:r>
        <w:r>
          <w:t xml:space="preserve"> Any construction or site modifications that are not designed to be occupied or attached to a structure that is designed to be occupied;</w:t>
        </w:r>
      </w:ins>
      <w:ins w:id="48" w:author="Ryan Crum" w:date="2023-11-13T15:09:00Z">
        <w:r w:rsidR="00C47F96">
          <w:t xml:space="preserve"> and </w:t>
        </w:r>
      </w:ins>
    </w:p>
    <w:p w14:paraId="4B12E110" w14:textId="460054E9" w:rsidR="00C47F96" w:rsidDel="00C47F96" w:rsidRDefault="00C47F96" w:rsidP="00CE0AEC">
      <w:pPr>
        <w:spacing w:after="0" w:line="360" w:lineRule="auto"/>
        <w:rPr>
          <w:ins w:id="49" w:author="Erik Pullum" w:date="2023-11-01T16:28:00Z"/>
          <w:del w:id="50" w:author="Ryan Crum" w:date="2023-11-13T15:08:00Z"/>
        </w:rPr>
      </w:pPr>
      <w:ins w:id="51" w:author="Ryan Crum" w:date="2023-11-13T15:08:00Z">
        <w:r>
          <w:t>(11) Any other</w:t>
        </w:r>
      </w:ins>
      <w:ins w:id="52" w:author="Ryan Crum" w:date="2023-11-13T15:09:00Z">
        <w:r>
          <w:t xml:space="preserve"> work deemed to require by the Zoning Administrator or Building Commissioner.</w:t>
        </w:r>
      </w:ins>
    </w:p>
    <w:p w14:paraId="7461E457" w14:textId="77777777" w:rsidR="00692EF9" w:rsidRDefault="00692EF9" w:rsidP="00692EF9">
      <w:pPr>
        <w:spacing w:after="0" w:line="360" w:lineRule="auto"/>
        <w:rPr>
          <w:ins w:id="53" w:author="Erik Pullum" w:date="2023-11-01T16:29:00Z"/>
          <w:b/>
          <w:bCs/>
          <w:sz w:val="24"/>
          <w:szCs w:val="24"/>
        </w:rPr>
      </w:pPr>
    </w:p>
    <w:p w14:paraId="75ABE490" w14:textId="77777777" w:rsidR="00CE0AEC" w:rsidRPr="00252BE1" w:rsidRDefault="00CE0AEC" w:rsidP="00CE0AEC">
      <w:pPr>
        <w:spacing w:after="0" w:line="360" w:lineRule="auto"/>
        <w:rPr>
          <w:b/>
          <w:bCs/>
        </w:rPr>
      </w:pPr>
      <w:r w:rsidRPr="00252BE1">
        <w:rPr>
          <w:b/>
          <w:bCs/>
        </w:rPr>
        <w:t xml:space="preserve">Section 10.08 </w:t>
      </w:r>
      <w:r>
        <w:rPr>
          <w:b/>
          <w:bCs/>
        </w:rPr>
        <w:t xml:space="preserve">Temporary Use </w:t>
      </w:r>
      <w:r w:rsidRPr="00252BE1">
        <w:rPr>
          <w:b/>
          <w:bCs/>
        </w:rPr>
        <w:t xml:space="preserve">Permit </w:t>
      </w:r>
    </w:p>
    <w:p w14:paraId="5E6C6597" w14:textId="1E5117F6" w:rsidR="00CE0AEC" w:rsidRDefault="00FE10C3" w:rsidP="00CE0AEC">
      <w:pPr>
        <w:spacing w:after="0" w:line="360" w:lineRule="auto"/>
      </w:pPr>
      <w:ins w:id="54" w:author="Erik Pullum" w:date="2023-11-01T16:30:00Z">
        <w:r>
          <w:t xml:space="preserve">All allowable temporary uses of land and/or a temporary structure of 200 square feet or more must obtain a temporary use permit.  A temporary use permit expires after a period of </w:t>
        </w:r>
        <w:r w:rsidRPr="00FC4294">
          <w:rPr>
            <w:highlight w:val="yellow"/>
          </w:rPr>
          <w:t>90 days.</w:t>
        </w:r>
        <w:r>
          <w:t xml:space="preserve"> </w:t>
        </w:r>
      </w:ins>
      <w:r w:rsidR="00CE0AEC">
        <w:t xml:space="preserve">For all permitted temporary uses, the following information shall be required to be submitted with any request for a temporary use permit. </w:t>
      </w:r>
    </w:p>
    <w:p w14:paraId="562D1119" w14:textId="77777777" w:rsidR="00CE0AEC" w:rsidRPr="00D50FAC" w:rsidRDefault="00CE0AEC" w:rsidP="00692EF9">
      <w:pPr>
        <w:spacing w:after="0" w:line="360" w:lineRule="auto"/>
        <w:rPr>
          <w:b/>
          <w:bCs/>
          <w:sz w:val="24"/>
          <w:szCs w:val="24"/>
        </w:rPr>
      </w:pPr>
    </w:p>
    <w:p w14:paraId="0DB759D2" w14:textId="77777777" w:rsidR="00692EF9" w:rsidRDefault="00692EF9" w:rsidP="00692EF9">
      <w:pPr>
        <w:spacing w:after="0" w:line="240" w:lineRule="auto"/>
        <w:rPr>
          <w:rFonts w:cstheme="minorHAnsi"/>
        </w:rPr>
      </w:pPr>
    </w:p>
    <w:p w14:paraId="3DF9D341" w14:textId="77777777" w:rsidR="00442469" w:rsidRDefault="00442469" w:rsidP="000930E3">
      <w:pPr>
        <w:spacing w:after="0" w:line="240" w:lineRule="auto"/>
        <w:ind w:left="1440"/>
        <w:rPr>
          <w:rFonts w:cstheme="minorHAnsi"/>
          <w:color w:val="FF0000"/>
        </w:rPr>
      </w:pPr>
    </w:p>
    <w:p w14:paraId="56A7A0BA" w14:textId="250C3CF7" w:rsidR="00AD1C56" w:rsidRDefault="00C01F1A">
      <w:r>
        <w:lastRenderedPageBreak/>
        <w:t>Article IV. – shall be amended as follows</w:t>
      </w:r>
      <w:r w:rsidR="00A54917">
        <w:t xml:space="preserve">: </w:t>
      </w:r>
      <w:r>
        <w:t xml:space="preserve"> </w:t>
      </w:r>
    </w:p>
    <w:p w14:paraId="4F4EDA99" w14:textId="06C4CFC5" w:rsidR="00C01F1A" w:rsidRDefault="00C01F1A">
      <w:r w:rsidRPr="00A54917">
        <w:rPr>
          <w:b/>
          <w:bCs/>
        </w:rPr>
        <w:t>Section 4.02(B)(1)(b) Time Limit:</w:t>
      </w:r>
      <w:r>
        <w:t xml:space="preserve"> Any temporary structure used for </w:t>
      </w:r>
      <w:r w:rsidR="00A54917">
        <w:t xml:space="preserve">or in support of </w:t>
      </w:r>
      <w:r>
        <w:t xml:space="preserve">permitted primary </w:t>
      </w:r>
      <w:r w:rsidR="00A54917">
        <w:t xml:space="preserve">or other </w:t>
      </w:r>
      <w:r>
        <w:t xml:space="preserve">use may be permitted for up to </w:t>
      </w:r>
      <w:r w:rsidR="00C7543F">
        <w:t>ninety (90)</w:t>
      </w:r>
      <w:r w:rsidR="00A54917">
        <w:t xml:space="preserve"> </w:t>
      </w:r>
      <w:r>
        <w:t xml:space="preserve">days in a calendar year, </w:t>
      </w:r>
      <w:r w:rsidR="00C7543F">
        <w:t xml:space="preserve">or as listed on the permit, whichever is less, </w:t>
      </w:r>
      <w:r>
        <w:t>unless otherwise specified by this Article.</w:t>
      </w:r>
      <w:r w:rsidR="00A54917">
        <w:t xml:space="preserve">  This limit shall apply to all temporary structures on a property.</w:t>
      </w:r>
      <w:r>
        <w:t xml:space="preserve">  Temporary structure used for a permitted primary </w:t>
      </w:r>
      <w:r w:rsidRPr="000930E3">
        <w:rPr>
          <w:i/>
          <w:iCs/>
        </w:rPr>
        <w:t>Religious-Place of Worship</w:t>
      </w:r>
      <w:r>
        <w:t xml:space="preserve"> or </w:t>
      </w:r>
      <w:r w:rsidRPr="000930E3">
        <w:rPr>
          <w:i/>
          <w:iCs/>
        </w:rPr>
        <w:t xml:space="preserve">School </w:t>
      </w:r>
      <w:r>
        <w:t xml:space="preserve">(public or private) use may be permitted for up to two (2) years. </w:t>
      </w:r>
    </w:p>
    <w:p w14:paraId="2A77FFA3" w14:textId="70C31335" w:rsidR="00A54917" w:rsidRDefault="00A54917">
      <w:r w:rsidRPr="00A54917">
        <w:rPr>
          <w:b/>
          <w:bCs/>
        </w:rPr>
        <w:t>Section 4.02(B)(2)(b)(i) Extensions:</w:t>
      </w:r>
      <w:r>
        <w:t xml:space="preserve"> An extension of up to thirty (30) days may be granted by the administrative officer in any given calendar year, without the need for a public hearing.  The Board of Zoning Appeals may grant subsequent extensions after a public hearing is held.  For </w:t>
      </w:r>
      <w:r w:rsidRPr="000930E3">
        <w:rPr>
          <w:i/>
          <w:iCs/>
        </w:rPr>
        <w:t>Religious-Place of Worship</w:t>
      </w:r>
      <w:r>
        <w:t xml:space="preserve"> or </w:t>
      </w:r>
      <w:r w:rsidRPr="000930E3">
        <w:rPr>
          <w:i/>
          <w:iCs/>
        </w:rPr>
        <w:t>School</w:t>
      </w:r>
      <w:r>
        <w:t xml:space="preserve"> uses the Administrative Officer may approve a one-time extension for up to two additional years.  The Board of Zoning Appeals may grant subsequent extensions after a public hearing is held.  The Board </w:t>
      </w:r>
      <w:r w:rsidR="008C150A">
        <w:t xml:space="preserve">or </w:t>
      </w:r>
      <w:r>
        <w:t xml:space="preserve">Administrative Officer may impose reasonable conditions as part of its approval.   </w:t>
      </w:r>
    </w:p>
    <w:p w14:paraId="5085CB5E" w14:textId="77FA709C" w:rsidR="00985C3F" w:rsidRDefault="00985C3F" w:rsidP="00A83A76">
      <w:r>
        <w:t>Section 4.02(C)(a) Temporary Model Homes</w:t>
      </w:r>
    </w:p>
    <w:p w14:paraId="2F9EA76B" w14:textId="47636141" w:rsidR="00985C3F" w:rsidRDefault="00985C3F" w:rsidP="00985C3F">
      <w:pPr>
        <w:ind w:left="720"/>
      </w:pPr>
      <w:r>
        <w:t xml:space="preserve">(iv) </w:t>
      </w:r>
      <w:r w:rsidRPr="00985C3F">
        <w:t>Parking</w:t>
      </w:r>
      <w:r>
        <w:t>:</w:t>
      </w:r>
      <w:r w:rsidRPr="00985C3F">
        <w:t xml:space="preserve"> Off-street parking spaces for model homes installed for the use of salespersons and potential buyers shall comply to the size requirements of this Ordinance. Off-street parking for the facility shall be located in</w:t>
      </w:r>
      <w:r w:rsidR="000930E3">
        <w:t xml:space="preserve"> </w:t>
      </w:r>
      <w:r w:rsidRPr="00985C3F">
        <w:t>the driveway</w:t>
      </w:r>
      <w:r>
        <w:t xml:space="preserve"> or may be a small parking lot with a maximum of six (6) parking spaces located adjacent to the model home and behind the sidewalk</w:t>
      </w:r>
      <w:r w:rsidRPr="00985C3F">
        <w:t>.</w:t>
      </w:r>
      <w:r>
        <w:t xml:space="preserve">  Such a parking lot shall be hard surface.</w:t>
      </w:r>
      <w:r w:rsidRPr="00985C3F">
        <w:t xml:space="preserve"> Any driveway area shall be consistent in size and paving with those of the homes to be constructed in the development.</w:t>
      </w:r>
    </w:p>
    <w:p w14:paraId="1D146F28" w14:textId="42AAD59C" w:rsidR="00985C3F" w:rsidRDefault="00985C3F" w:rsidP="00985C3F">
      <w:pPr>
        <w:ind w:left="720"/>
      </w:pPr>
      <w:r>
        <w:t xml:space="preserve">(v) </w:t>
      </w:r>
      <w:r w:rsidRPr="00985C3F">
        <w:t>Landscaping</w:t>
      </w:r>
      <w:r>
        <w:t>:</w:t>
      </w:r>
      <w:r w:rsidRPr="00985C3F">
        <w:t xml:space="preserve"> Model homes shall provide landscaping consistent with that which will be provided for homes to be constructed in the development.</w:t>
      </w:r>
      <w:r>
        <w:t xml:space="preserve">  If parking is provided via a small parking lot, a row of shrubs must be provided around the perimeter. </w:t>
      </w:r>
    </w:p>
    <w:p w14:paraId="423467F7" w14:textId="29AEC6A4" w:rsidR="00985C3F" w:rsidRDefault="00985C3F" w:rsidP="00985C3F">
      <w:r>
        <w:t xml:space="preserve">Section 4.06(F) </w:t>
      </w:r>
      <w:r w:rsidRPr="00985C3F">
        <w:t>Waste Containers</w:t>
      </w:r>
      <w:r>
        <w:t>:</w:t>
      </w:r>
      <w:r w:rsidRPr="00985C3F">
        <w:t xml:space="preserve"> All dumpsters and other waste containers shall be screened consistent with Section 6.11, Buffering and Screening Standards, of this Ordinance.</w:t>
      </w:r>
      <w:r>
        <w:t xml:space="preserve"> Waste containers shall not be interpreted as a trash can, which shall be permitted without </w:t>
      </w:r>
      <w:r w:rsidR="0072792F">
        <w:t xml:space="preserve">the need for screening or buffering. </w:t>
      </w:r>
    </w:p>
    <w:p w14:paraId="517B5E80" w14:textId="469B466B" w:rsidR="000C662C" w:rsidRDefault="000C662C" w:rsidP="00985C3F">
      <w:pPr>
        <w:rPr>
          <w:ins w:id="55" w:author="Ryan Crum" w:date="2023-11-09T23:09:00Z"/>
        </w:rPr>
      </w:pPr>
      <w:r>
        <w:t xml:space="preserve">Section 4.17(B)(1)(b): </w:t>
      </w:r>
      <w:r w:rsidRPr="000C662C">
        <w:t xml:space="preserve">Residential development within a project may not exceed the gross density of the identified on Appendix B, Bulk Use Standards Matrix, of this Ordinance.  </w:t>
      </w:r>
      <w:r>
        <w:t>T</w:t>
      </w:r>
      <w:r w:rsidRPr="000C662C">
        <w:t>he applicant must meet all other development standards of the residential zoning classification and the requirements of this Ordinance.</w:t>
      </w:r>
    </w:p>
    <w:p w14:paraId="05CDB68C" w14:textId="77777777" w:rsidR="0019674A" w:rsidRDefault="0019674A" w:rsidP="0019674A">
      <w:r>
        <w:t xml:space="preserve">Article IV – Specific Use Standards </w:t>
      </w:r>
    </w:p>
    <w:p w14:paraId="3FE0DE3E" w14:textId="77777777" w:rsidR="0019674A" w:rsidRDefault="0019674A" w:rsidP="0019674A">
      <w:r>
        <w:t>Section 4.01(D)(4): Solar Panels</w:t>
      </w:r>
    </w:p>
    <w:p w14:paraId="30BAD202" w14:textId="77777777" w:rsidR="0019674A" w:rsidRDefault="0019674A" w:rsidP="0019674A">
      <w:pPr>
        <w:pStyle w:val="ListParagraph"/>
        <w:numPr>
          <w:ilvl w:val="0"/>
          <w:numId w:val="5"/>
        </w:numPr>
        <w:shd w:val="clear" w:color="auto" w:fill="FFFFFF"/>
        <w:spacing w:after="160" w:line="240" w:lineRule="auto"/>
      </w:pPr>
      <w:r w:rsidRPr="00837214">
        <w:t xml:space="preserve">Solar panels may be permitted in all commercial zoning districts, industrial zoning districts, </w:t>
      </w:r>
    </w:p>
    <w:p w14:paraId="0A175645" w14:textId="77777777" w:rsidR="0019674A" w:rsidRPr="00837214" w:rsidRDefault="0019674A" w:rsidP="0019674A">
      <w:pPr>
        <w:pStyle w:val="ListParagraph"/>
        <w:shd w:val="clear" w:color="auto" w:fill="FFFFFF"/>
        <w:spacing w:line="240" w:lineRule="auto"/>
        <w:ind w:left="750"/>
      </w:pPr>
      <w:r w:rsidRPr="00837214">
        <w:t>public/semi-public zoning district, Town Center zoning district, and commercial/industrial zoned areas of PUD zoning districts with the following restrictions:</w:t>
      </w:r>
    </w:p>
    <w:p w14:paraId="3C5549BE" w14:textId="77777777" w:rsidR="0019674A" w:rsidRPr="00837214" w:rsidRDefault="0019674A" w:rsidP="0019674A">
      <w:pPr>
        <w:shd w:val="clear" w:color="auto" w:fill="FFFFFF"/>
        <w:spacing w:after="0" w:line="240" w:lineRule="auto"/>
        <w:ind w:left="1541" w:hanging="907"/>
      </w:pPr>
      <w:r w:rsidRPr="00837214">
        <w:lastRenderedPageBreak/>
        <w:t>            1.   Solar panels shall only be roof-mounted;</w:t>
      </w:r>
    </w:p>
    <w:p w14:paraId="2EFACC1A" w14:textId="77777777" w:rsidR="0019674A" w:rsidRPr="00837214" w:rsidRDefault="0019674A" w:rsidP="0019674A">
      <w:pPr>
        <w:shd w:val="clear" w:color="auto" w:fill="FFFFFF"/>
        <w:spacing w:after="0" w:line="240" w:lineRule="auto"/>
        <w:ind w:left="1541" w:hanging="907"/>
      </w:pPr>
      <w:r w:rsidRPr="00837214">
        <w:t>            2.   Solar panels are only permitted on flat roofs;</w:t>
      </w:r>
    </w:p>
    <w:p w14:paraId="6674BF42" w14:textId="77777777" w:rsidR="0019674A" w:rsidRPr="00837214" w:rsidRDefault="0019674A" w:rsidP="0019674A">
      <w:pPr>
        <w:shd w:val="clear" w:color="auto" w:fill="FFFFFF"/>
        <w:spacing w:after="0" w:line="240" w:lineRule="auto"/>
        <w:ind w:left="1541" w:hanging="907"/>
      </w:pPr>
      <w:r w:rsidRPr="00837214">
        <w:t>            3.   Solar panels must be completely screened by parapet walls. Solar panels and their associated components must not be visible from any other property or street;</w:t>
      </w:r>
    </w:p>
    <w:p w14:paraId="27DA4190" w14:textId="77777777" w:rsidR="0019674A" w:rsidRDefault="0019674A" w:rsidP="0019674A">
      <w:pPr>
        <w:shd w:val="clear" w:color="auto" w:fill="FFFFFF"/>
        <w:spacing w:after="0" w:line="240" w:lineRule="auto"/>
        <w:ind w:left="1541" w:hanging="907"/>
      </w:pPr>
      <w:r w:rsidRPr="00837214">
        <w:t>            4.   Solar panels shall be designed and installed so as to allow proper access to and around the roof structure for emergency personnel.</w:t>
      </w:r>
    </w:p>
    <w:p w14:paraId="7B11EB14" w14:textId="77777777" w:rsidR="0019674A" w:rsidRDefault="0019674A" w:rsidP="0019674A">
      <w:pPr>
        <w:shd w:val="clear" w:color="auto" w:fill="FFFFFF"/>
        <w:spacing w:after="0" w:line="240" w:lineRule="auto"/>
        <w:ind w:left="1541" w:hanging="791"/>
      </w:pPr>
      <w:r>
        <w:t xml:space="preserve">          5.  </w:t>
      </w:r>
      <w:r w:rsidRPr="00BD7B03">
        <w:rPr>
          <w:color w:val="FF0000"/>
        </w:rPr>
        <w:t>The panels, components, and equipment shall be matte black.</w:t>
      </w:r>
    </w:p>
    <w:p w14:paraId="79746030" w14:textId="77777777" w:rsidR="0019674A" w:rsidRPr="00837214" w:rsidRDefault="0019674A" w:rsidP="0019674A">
      <w:pPr>
        <w:shd w:val="clear" w:color="auto" w:fill="FFFFFF"/>
        <w:spacing w:after="0" w:line="240" w:lineRule="auto"/>
        <w:ind w:left="1541" w:hanging="907"/>
      </w:pPr>
    </w:p>
    <w:p w14:paraId="009B1072" w14:textId="77777777" w:rsidR="0019674A" w:rsidRPr="00837214" w:rsidRDefault="0019674A" w:rsidP="0019674A">
      <w:pPr>
        <w:pStyle w:val="ListParagraph"/>
        <w:numPr>
          <w:ilvl w:val="0"/>
          <w:numId w:val="5"/>
        </w:numPr>
        <w:shd w:val="clear" w:color="auto" w:fill="FFFFFF"/>
        <w:spacing w:after="160" w:line="240" w:lineRule="auto"/>
      </w:pPr>
      <w:r w:rsidRPr="00837214">
        <w:t>Solar panels may be permitted in all residential zoning districts, Old Town zoning district, and residentially zoned areas of PUD zoning districts with the following restrictions:</w:t>
      </w:r>
    </w:p>
    <w:p w14:paraId="57D29465" w14:textId="77777777" w:rsidR="0019674A" w:rsidRPr="00837214" w:rsidRDefault="0019674A" w:rsidP="0019674A">
      <w:pPr>
        <w:shd w:val="clear" w:color="auto" w:fill="FFFFFF"/>
        <w:spacing w:after="0" w:line="240" w:lineRule="auto"/>
        <w:ind w:left="1541" w:hanging="907"/>
      </w:pPr>
      <w:r w:rsidRPr="00837214">
        <w:t>            1.   Solar panels shall only be roof-mounted;</w:t>
      </w:r>
    </w:p>
    <w:p w14:paraId="4493BC43" w14:textId="7660DDEC" w:rsidR="0019674A" w:rsidRPr="00837214" w:rsidRDefault="0019674A" w:rsidP="0019674A">
      <w:pPr>
        <w:shd w:val="clear" w:color="auto" w:fill="FFFFFF"/>
        <w:spacing w:after="0" w:line="240" w:lineRule="auto"/>
        <w:ind w:left="1541" w:hanging="907"/>
      </w:pPr>
      <w:r w:rsidRPr="00837214">
        <w:t>            2.   </w:t>
      </w:r>
      <w:r w:rsidRPr="00837214">
        <w:rPr>
          <w:strike/>
        </w:rPr>
        <w:t>Solar panels shall only be mounted on the slope or plane of the roof opposite the slope or plane which is oriented towards the street frontage. Solar panels may not be permitted on any front or side roof plane or slope. If the rear roof slope or plane faces a street, and another home is not between the subject home and street, the subject home shall not be permitted solar panels on any portion of the roof;</w:t>
      </w:r>
      <w:r>
        <w:t xml:space="preserve"> </w:t>
      </w:r>
      <w:r w:rsidRPr="003A4D54">
        <w:rPr>
          <w:color w:val="FF0000"/>
        </w:rPr>
        <w:t xml:space="preserve">Solar panels which are </w:t>
      </w:r>
      <w:r>
        <w:rPr>
          <w:color w:val="FF0000"/>
        </w:rPr>
        <w:t xml:space="preserve">mounted to roof plane facing a street or are </w:t>
      </w:r>
      <w:r w:rsidRPr="003A4D54">
        <w:rPr>
          <w:color w:val="FF0000"/>
        </w:rPr>
        <w:t xml:space="preserve">visible from a street or roadway, shall be limited to a symmetrical panel </w:t>
      </w:r>
      <w:del w:id="56" w:author="Ryan Crum" w:date="2023-12-08T16:11:00Z">
        <w:r w:rsidRPr="003A4D54" w:rsidDel="00F21943">
          <w:rPr>
            <w:color w:val="FF0000"/>
          </w:rPr>
          <w:delText>design</w:delText>
        </w:r>
      </w:del>
      <w:ins w:id="57" w:author="Ryan Crum" w:date="2023-12-08T16:11:00Z">
        <w:r w:rsidR="00F21943">
          <w:rPr>
            <w:color w:val="FF0000"/>
          </w:rPr>
          <w:t>group</w:t>
        </w:r>
        <w:r w:rsidR="0022050F">
          <w:rPr>
            <w:color w:val="FF0000"/>
          </w:rPr>
          <w:t>ing</w:t>
        </w:r>
      </w:ins>
      <w:r w:rsidRPr="003A4D54">
        <w:rPr>
          <w:color w:val="FF0000"/>
        </w:rPr>
        <w:t>.  This shall be interpreted to mean the panel</w:t>
      </w:r>
      <w:r>
        <w:rPr>
          <w:color w:val="FF0000"/>
        </w:rPr>
        <w:t>s shall form a</w:t>
      </w:r>
      <w:r w:rsidRPr="003A4D54">
        <w:rPr>
          <w:color w:val="FF0000"/>
        </w:rPr>
        <w:t xml:space="preserve"> perimeter </w:t>
      </w:r>
      <w:r>
        <w:rPr>
          <w:color w:val="FF0000"/>
        </w:rPr>
        <w:t xml:space="preserve">that is </w:t>
      </w:r>
      <w:r w:rsidRPr="003A4D54">
        <w:rPr>
          <w:color w:val="FF0000"/>
        </w:rPr>
        <w:t>4-sided, such as a square or rectangle</w:t>
      </w:r>
      <w:ins w:id="58" w:author="Ryan Crum" w:date="2023-12-08T16:11:00Z">
        <w:r w:rsidR="00F21943">
          <w:rPr>
            <w:color w:val="FF0000"/>
          </w:rPr>
          <w:t>.  There may be more than one (1) symmetrical panel group</w:t>
        </w:r>
      </w:ins>
      <w:ins w:id="59" w:author="Ryan Crum" w:date="2023-12-08T16:12:00Z">
        <w:r w:rsidR="0022050F">
          <w:rPr>
            <w:color w:val="FF0000"/>
          </w:rPr>
          <w:t>ing</w:t>
        </w:r>
      </w:ins>
      <w:del w:id="60" w:author="Ryan Crum" w:date="2023-12-08T16:11:00Z">
        <w:r w:rsidRPr="003A4D54" w:rsidDel="00F21943">
          <w:rPr>
            <w:color w:val="FF0000"/>
          </w:rPr>
          <w:delText xml:space="preserve">; </w:delText>
        </w:r>
      </w:del>
    </w:p>
    <w:p w14:paraId="72AA25E9" w14:textId="77777777" w:rsidR="0019674A" w:rsidRPr="00837214" w:rsidRDefault="0019674A" w:rsidP="0019674A">
      <w:pPr>
        <w:shd w:val="clear" w:color="auto" w:fill="FFFFFF"/>
        <w:spacing w:after="0" w:line="240" w:lineRule="auto"/>
        <w:ind w:left="1541" w:hanging="907"/>
      </w:pPr>
      <w:r w:rsidRPr="00837214">
        <w:t xml:space="preserve">            3.   Solar panels shall project no more than a maximum of </w:t>
      </w:r>
      <w:r w:rsidRPr="00837214">
        <w:rPr>
          <w:strike/>
        </w:rPr>
        <w:t>18</w:t>
      </w:r>
      <w:r>
        <w:t xml:space="preserve"> </w:t>
      </w:r>
      <w:r w:rsidRPr="00135305">
        <w:rPr>
          <w:color w:val="FF0000"/>
        </w:rPr>
        <w:t>6</w:t>
      </w:r>
      <w:r w:rsidRPr="00837214">
        <w:t xml:space="preserve"> inches above the roof plane</w:t>
      </w:r>
      <w:r>
        <w:t xml:space="preserve"> </w:t>
      </w:r>
      <w:r w:rsidRPr="00135305">
        <w:rPr>
          <w:color w:val="FF0000"/>
        </w:rPr>
        <w:t>and be parallel to the roof plane</w:t>
      </w:r>
      <w:r w:rsidRPr="00837214">
        <w:t>;</w:t>
      </w:r>
    </w:p>
    <w:p w14:paraId="047D581B" w14:textId="77777777" w:rsidR="0019674A" w:rsidRPr="00837214" w:rsidRDefault="0019674A" w:rsidP="0019674A">
      <w:pPr>
        <w:shd w:val="clear" w:color="auto" w:fill="FFFFFF"/>
        <w:spacing w:after="0" w:line="240" w:lineRule="auto"/>
        <w:ind w:left="1541" w:hanging="907"/>
      </w:pPr>
      <w:r w:rsidRPr="00837214">
        <w:t>            4.   Solar panels shall not project about the maximum structure height of applicable zoning district;</w:t>
      </w:r>
    </w:p>
    <w:p w14:paraId="57A9AC0B" w14:textId="77777777" w:rsidR="0019674A" w:rsidRPr="00837214" w:rsidRDefault="0019674A" w:rsidP="0019674A">
      <w:pPr>
        <w:shd w:val="clear" w:color="auto" w:fill="FFFFFF"/>
        <w:spacing w:after="0" w:line="240" w:lineRule="auto"/>
        <w:ind w:left="1541" w:hanging="907"/>
      </w:pPr>
      <w:r w:rsidRPr="00837214">
        <w:t>            5.   Solar panels shall only be mounted to a primary residential structure; accessory buildings shall not be used for solar panels;</w:t>
      </w:r>
    </w:p>
    <w:p w14:paraId="233A1098" w14:textId="77777777" w:rsidR="0019674A" w:rsidRPr="00837214" w:rsidRDefault="0019674A" w:rsidP="0019674A">
      <w:pPr>
        <w:shd w:val="clear" w:color="auto" w:fill="FFFFFF"/>
        <w:spacing w:after="0" w:line="240" w:lineRule="auto"/>
        <w:ind w:left="1541" w:hanging="907"/>
      </w:pPr>
      <w:r w:rsidRPr="00837214">
        <w:t>            6</w:t>
      </w:r>
      <w:r w:rsidRPr="00837214">
        <w:rPr>
          <w:strike/>
        </w:rPr>
        <w:t>.   Solar panel equipment and components, other than the panels, must not be visible from any other property or street;</w:t>
      </w:r>
    </w:p>
    <w:p w14:paraId="059B4E98" w14:textId="77777777" w:rsidR="0019674A" w:rsidRPr="00837214" w:rsidRDefault="0019674A" w:rsidP="0019674A">
      <w:pPr>
        <w:shd w:val="clear" w:color="auto" w:fill="FFFFFF"/>
        <w:spacing w:after="0" w:line="240" w:lineRule="auto"/>
        <w:ind w:left="1541" w:hanging="907"/>
      </w:pPr>
      <w:r w:rsidRPr="00837214">
        <w:t>            7.   Solar panels are subject to private restrictions (i.e., HOA covenants); however, the town’s permit process will not include such reviews. Any enforcement of private restrictions shall be the responsibility of the applicable private parties;</w:t>
      </w:r>
    </w:p>
    <w:p w14:paraId="3222D99D" w14:textId="77777777" w:rsidR="0019674A" w:rsidRDefault="0019674A" w:rsidP="0019674A">
      <w:pPr>
        <w:shd w:val="clear" w:color="auto" w:fill="FFFFFF"/>
        <w:spacing w:after="0" w:line="240" w:lineRule="auto"/>
        <w:ind w:left="1541" w:hanging="907"/>
      </w:pPr>
      <w:r w:rsidRPr="00837214">
        <w:t>            8.   Solar panels shall be designed and installed so as to allow proper access to and around the roof structure for emergency personnel.</w:t>
      </w:r>
    </w:p>
    <w:p w14:paraId="7E031EF1" w14:textId="77777777" w:rsidR="0019674A" w:rsidRPr="00837214" w:rsidRDefault="0019674A" w:rsidP="0019674A">
      <w:pPr>
        <w:shd w:val="clear" w:color="auto" w:fill="FFFFFF"/>
        <w:spacing w:after="0" w:line="240" w:lineRule="auto"/>
        <w:ind w:left="1541" w:hanging="821"/>
      </w:pPr>
      <w:r>
        <w:t xml:space="preserve">          9.   </w:t>
      </w:r>
      <w:r w:rsidRPr="003A4D54">
        <w:rPr>
          <w:color w:val="FF0000"/>
        </w:rPr>
        <w:t xml:space="preserve">Solar panels shall be designed and located to avoid glare or reflection onto adjacent properties and roadways.  They shall not interfere with traffic or create a safety hazard. </w:t>
      </w:r>
    </w:p>
    <w:p w14:paraId="69DF3088" w14:textId="77777777" w:rsidR="0019674A" w:rsidRDefault="0019674A" w:rsidP="00985C3F"/>
    <w:p w14:paraId="09087A5C" w14:textId="2593403F" w:rsidR="00A83A76" w:rsidRDefault="00A83A76" w:rsidP="00985C3F">
      <w:r>
        <w:t xml:space="preserve">Article </w:t>
      </w:r>
      <w:r w:rsidR="00897D95">
        <w:t>VI</w:t>
      </w:r>
      <w:r>
        <w:t xml:space="preserve">. – shall be amended as follows:  </w:t>
      </w:r>
    </w:p>
    <w:p w14:paraId="7D437EF9" w14:textId="0FF20CCC" w:rsidR="00A83A76" w:rsidRDefault="00A83A76">
      <w:r w:rsidRPr="00A83A76">
        <w:rPr>
          <w:b/>
          <w:bCs/>
        </w:rPr>
        <w:t>Section 6.02 (B)(1) Residential Districts:</w:t>
      </w:r>
      <w:r>
        <w:t xml:space="preserve"> </w:t>
      </w:r>
      <w:r w:rsidRPr="00A83A76">
        <w:t xml:space="preserve">Balconies, stoops, stairs, chimneys, bay windows, </w:t>
      </w:r>
      <w:r w:rsidR="00897D95">
        <w:t xml:space="preserve">and </w:t>
      </w:r>
      <w:r w:rsidR="008C150A">
        <w:t xml:space="preserve">roof eaves/overhangs (a maximum of twelve (12) inches measured from </w:t>
      </w:r>
      <w:r w:rsidR="00897D95">
        <w:t>exterior material to fasica board)</w:t>
      </w:r>
      <w:r w:rsidRPr="00A83A76">
        <w:t xml:space="preserve"> shall be permitted to extend within a minimum front yard setback to a maximum of </w:t>
      </w:r>
      <w:r w:rsidR="00897D95">
        <w:t>10</w:t>
      </w:r>
      <w:r w:rsidR="00897D95" w:rsidRPr="00A83A76">
        <w:t xml:space="preserve"> </w:t>
      </w:r>
      <w:r w:rsidRPr="00A83A76">
        <w:t xml:space="preserve">feet.  Hedges, garden walls, or fences may be built on property lines or as a continuation of building walls.  </w:t>
      </w:r>
    </w:p>
    <w:p w14:paraId="77CDE16C" w14:textId="23B2A66B" w:rsidR="00AD1C56" w:rsidRDefault="000C662C">
      <w:r>
        <w:t xml:space="preserve">Section 6.04(A)(4)(a): </w:t>
      </w:r>
      <w:r w:rsidRPr="000C662C">
        <w:t xml:space="preserve">A single front elevation </w:t>
      </w:r>
      <w:r>
        <w:t>(</w:t>
      </w:r>
      <w:r w:rsidR="00067BD1">
        <w:t>denoted</w:t>
      </w:r>
      <w:r>
        <w:t xml:space="preserve"> as “S” in illustration below) </w:t>
      </w:r>
      <w:r w:rsidRPr="000C662C">
        <w:t xml:space="preserve">shall not be repeated unless it is separated by at least </w:t>
      </w:r>
      <w:r>
        <w:t>two (2)</w:t>
      </w:r>
      <w:r w:rsidRPr="000C662C">
        <w:t xml:space="preserve"> different front elevations </w:t>
      </w:r>
      <w:r w:rsidR="00067BD1">
        <w:t xml:space="preserve">on either side of the subject elevation (S) </w:t>
      </w:r>
      <w:r>
        <w:t xml:space="preserve">and three (3) different front elevations across the street (shown as “1” in the illustration below).  </w:t>
      </w:r>
      <w:r>
        <w:lastRenderedPageBreak/>
        <w:t xml:space="preserve">Elevations denoted as “2” in the illustration below may be the same front elevation; however, the Town encourages builders to utilize a different color package if the same elevation is </w:t>
      </w:r>
      <w:r w:rsidR="00067BD1">
        <w:t xml:space="preserve">chosen.  The ARC shall have the right to determine that certain elevations are considered the same elevation, even if they are named differently by the builder.  This determination shall be made by the ARC in a public meeting. </w:t>
      </w:r>
    </w:p>
    <w:p w14:paraId="78337141" w14:textId="5D6E1D0A" w:rsidR="000C662C" w:rsidRDefault="000C662C">
      <w:r w:rsidRPr="000C662C">
        <w:rPr>
          <w:noProof/>
        </w:rPr>
        <w:drawing>
          <wp:inline distT="0" distB="0" distL="0" distR="0" wp14:anchorId="645CF8E0" wp14:editId="5DC486F5">
            <wp:extent cx="1835244" cy="825542"/>
            <wp:effectExtent l="0" t="0" r="0" b="0"/>
            <wp:docPr id="1151586413"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86413" name="Picture 1" descr="Diagram&#10;&#10;Description automatically generated with medium confidence"/>
                    <pic:cNvPicPr/>
                  </pic:nvPicPr>
                  <pic:blipFill>
                    <a:blip r:embed="rId12"/>
                    <a:stretch>
                      <a:fillRect/>
                    </a:stretch>
                  </pic:blipFill>
                  <pic:spPr>
                    <a:xfrm>
                      <a:off x="0" y="0"/>
                      <a:ext cx="1835244" cy="825542"/>
                    </a:xfrm>
                    <a:prstGeom prst="rect">
                      <a:avLst/>
                    </a:prstGeom>
                  </pic:spPr>
                </pic:pic>
              </a:graphicData>
            </a:graphic>
          </wp:inline>
        </w:drawing>
      </w:r>
    </w:p>
    <w:p w14:paraId="011CDB99" w14:textId="362B384F" w:rsidR="00756E93" w:rsidRDefault="00756E93">
      <w:r>
        <w:t>Section 6.12</w:t>
      </w:r>
      <w:r w:rsidR="00B426F1">
        <w:t xml:space="preserve"> – Exterior Lighting </w:t>
      </w:r>
    </w:p>
    <w:p w14:paraId="09020F87"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(A)   </w:t>
      </w:r>
      <w:r w:rsidRPr="00857F27">
        <w:rPr>
          <w:rFonts w:ascii="Arial" w:eastAsia="Times New Roman" w:hAnsi="Arial" w:cs="Arial"/>
          <w:i/>
          <w:iCs/>
          <w:color w:val="212529"/>
          <w:sz w:val="24"/>
          <w:szCs w:val="24"/>
        </w:rPr>
        <w:t>Purpose and intent.  </w:t>
      </w:r>
      <w:r w:rsidRPr="00857F27">
        <w:rPr>
          <w:rFonts w:ascii="Arial" w:eastAsia="Times New Roman" w:hAnsi="Arial" w:cs="Arial"/>
          <w:color w:val="212529"/>
          <w:sz w:val="24"/>
          <w:szCs w:val="24"/>
        </w:rPr>
        <w:t>The purpose of these exterior lighting standards is to provide minimum outdoor lighting standards that protect the public safety and the general welfare of the community by reducing unsafe and unpleasant lighting conditions, such as light trespass and light pollution, while also promoting the safe and efficient movement of vehicles and pedestrians and the security of local properties.</w:t>
      </w:r>
    </w:p>
    <w:p w14:paraId="2F1A5E73"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(B)   </w:t>
      </w:r>
      <w:r w:rsidRPr="00857F27">
        <w:rPr>
          <w:rFonts w:ascii="Arial" w:eastAsia="Times New Roman" w:hAnsi="Arial" w:cs="Arial"/>
          <w:i/>
          <w:iCs/>
          <w:color w:val="212529"/>
          <w:sz w:val="24"/>
          <w:szCs w:val="24"/>
        </w:rPr>
        <w:t>General requirements.  </w:t>
      </w:r>
      <w:r w:rsidRPr="00857F27">
        <w:rPr>
          <w:rFonts w:ascii="Arial" w:eastAsia="Times New Roman" w:hAnsi="Arial" w:cs="Arial"/>
          <w:color w:val="212529"/>
          <w:sz w:val="24"/>
          <w:szCs w:val="24"/>
        </w:rPr>
        <w:t>All exterior lighting shall comply with the following requirements:</w:t>
      </w:r>
    </w:p>
    <w:p w14:paraId="21A6224B"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w:t>
      </w:r>
      <w:r w:rsidRPr="00857F27">
        <w:rPr>
          <w:rFonts w:ascii="Arial" w:eastAsia="Times New Roman" w:hAnsi="Arial" w:cs="Arial"/>
          <w:i/>
          <w:iCs/>
          <w:color w:val="212529"/>
          <w:sz w:val="24"/>
          <w:szCs w:val="24"/>
        </w:rPr>
        <w:t>Mounting height measurement.  </w:t>
      </w:r>
      <w:r w:rsidRPr="00857F27">
        <w:rPr>
          <w:rFonts w:ascii="Arial" w:eastAsia="Times New Roman" w:hAnsi="Arial" w:cs="Arial"/>
          <w:color w:val="212529"/>
          <w:sz w:val="24"/>
          <w:szCs w:val="24"/>
        </w:rPr>
        <w:t>For the purposes of this section, the mounting height of all light fixtures shall be defined as the vertical distance between the grade level of the surface being illuminated and the top of the lighting fixture (luminaire).</w:t>
      </w:r>
    </w:p>
    <w:p w14:paraId="7D7E59C7"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(2)   </w:t>
      </w:r>
      <w:r w:rsidRPr="00857F27">
        <w:rPr>
          <w:rFonts w:ascii="Arial" w:eastAsia="Times New Roman" w:hAnsi="Arial" w:cs="Arial"/>
          <w:i/>
          <w:iCs/>
          <w:color w:val="212529"/>
          <w:sz w:val="24"/>
          <w:szCs w:val="24"/>
        </w:rPr>
        <w:t>Use of timers/dimmers.  </w:t>
      </w:r>
      <w:r w:rsidRPr="00857F27">
        <w:rPr>
          <w:rFonts w:ascii="Arial" w:eastAsia="Times New Roman" w:hAnsi="Arial" w:cs="Arial"/>
          <w:color w:val="212529"/>
          <w:sz w:val="24"/>
          <w:szCs w:val="24"/>
        </w:rPr>
        <w:t>Wherever practicable, exterior lighting shall include timers, dimmers, and/or sensors to reduce overall energy consumption and eliminate unnecessary lighting.</w:t>
      </w:r>
    </w:p>
    <w:p w14:paraId="734732E2"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(3)   </w:t>
      </w:r>
      <w:r w:rsidRPr="00857F27">
        <w:rPr>
          <w:rFonts w:ascii="Arial" w:eastAsia="Times New Roman" w:hAnsi="Arial" w:cs="Arial"/>
          <w:i/>
          <w:iCs/>
          <w:color w:val="212529"/>
          <w:sz w:val="24"/>
          <w:szCs w:val="24"/>
        </w:rPr>
        <w:t>Electrical service.  </w:t>
      </w:r>
      <w:r w:rsidRPr="00857F27">
        <w:rPr>
          <w:rFonts w:ascii="Arial" w:eastAsia="Times New Roman" w:hAnsi="Arial" w:cs="Arial"/>
          <w:color w:val="212529"/>
          <w:sz w:val="24"/>
          <w:szCs w:val="24"/>
        </w:rPr>
        <w:t>The electrical service to all outdoor lighting fixtures shall be underground, unless the fixtures are mounted directly on buildings or utility poles.</w:t>
      </w:r>
    </w:p>
    <w:p w14:paraId="0D77F13B"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(4)   </w:t>
      </w:r>
      <w:r w:rsidRPr="00857F27">
        <w:rPr>
          <w:rFonts w:ascii="Arial" w:eastAsia="Times New Roman" w:hAnsi="Arial" w:cs="Arial"/>
          <w:i/>
          <w:iCs/>
          <w:color w:val="212529"/>
          <w:sz w:val="24"/>
          <w:szCs w:val="24"/>
        </w:rPr>
        <w:t>Holiday lighting. </w:t>
      </w:r>
      <w:r w:rsidRPr="00857F27">
        <w:rPr>
          <w:rFonts w:ascii="Arial" w:eastAsia="Times New Roman" w:hAnsi="Arial" w:cs="Arial"/>
          <w:color w:val="212529"/>
          <w:sz w:val="24"/>
          <w:szCs w:val="24"/>
        </w:rPr>
        <w:t>Holiday lighting shall be exempt from the provisions of this section.</w:t>
      </w:r>
    </w:p>
    <w:p w14:paraId="42CEBE7C" w14:textId="77777777" w:rsidR="00B426F1"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(5)   </w:t>
      </w:r>
      <w:r w:rsidRPr="00857F27">
        <w:rPr>
          <w:rFonts w:ascii="Arial" w:eastAsia="Times New Roman" w:hAnsi="Arial" w:cs="Arial"/>
          <w:i/>
          <w:iCs/>
          <w:color w:val="212529"/>
          <w:sz w:val="24"/>
          <w:szCs w:val="24"/>
        </w:rPr>
        <w:t>Light trespass. </w:t>
      </w:r>
      <w:r w:rsidRPr="00857F27">
        <w:rPr>
          <w:rFonts w:ascii="Arial" w:eastAsia="Times New Roman" w:hAnsi="Arial" w:cs="Arial"/>
          <w:color w:val="212529"/>
          <w:sz w:val="24"/>
          <w:szCs w:val="24"/>
        </w:rPr>
        <w:t>Light trespass into the night sky and onto neighboring properties shall be prevented through the use of such techniques as horizontally mounted lamps with reflectors, glass, polycarbonate or acrylic refractors, louvered optics, and house-side shields.   </w:t>
      </w:r>
    </w:p>
    <w:p w14:paraId="4D6E11EA" w14:textId="5643D43F" w:rsidR="00756E93" w:rsidRPr="00857F27" w:rsidRDefault="00756E93" w:rsidP="00756E93">
      <w:pPr>
        <w:shd w:val="clear" w:color="auto" w:fill="FFFFFF"/>
        <w:spacing w:line="240" w:lineRule="auto"/>
        <w:rPr>
          <w:ins w:id="61" w:author="Ryan Crum" w:date="2023-12-08T15:33:00Z"/>
          <w:rFonts w:ascii="Arial" w:eastAsia="Times New Roman" w:hAnsi="Arial" w:cs="Arial"/>
          <w:color w:val="212529"/>
          <w:sz w:val="24"/>
          <w:szCs w:val="24"/>
        </w:rPr>
      </w:pPr>
      <w:r w:rsidRPr="00857F27">
        <w:rPr>
          <w:rFonts w:ascii="Arial" w:eastAsia="Times New Roman" w:hAnsi="Arial" w:cs="Arial"/>
          <w:color w:val="212529"/>
          <w:sz w:val="24"/>
          <w:szCs w:val="24"/>
        </w:rPr>
        <w:t>(C)   </w:t>
      </w:r>
      <w:del w:id="62" w:author="Ryan Crum" w:date="2023-12-08T15:47:00Z">
        <w:r w:rsidR="00B426F1" w:rsidDel="00B426F1">
          <w:rPr>
            <w:rFonts w:ascii="Arial" w:eastAsia="Times New Roman" w:hAnsi="Arial" w:cs="Arial"/>
            <w:color w:val="212529"/>
            <w:sz w:val="24"/>
            <w:szCs w:val="24"/>
          </w:rPr>
          <w:delText>Residential street lights</w:delText>
        </w:r>
      </w:del>
      <w:r w:rsidR="00B426F1">
        <w:rPr>
          <w:rFonts w:ascii="Arial" w:eastAsia="Times New Roman" w:hAnsi="Arial" w:cs="Arial"/>
          <w:color w:val="212529"/>
          <w:sz w:val="24"/>
          <w:szCs w:val="24"/>
        </w:rPr>
        <w:t xml:space="preserve"> </w:t>
      </w:r>
      <w:ins w:id="63" w:author="Ryan Crum" w:date="2023-12-08T15:33:00Z">
        <w:r>
          <w:rPr>
            <w:rFonts w:ascii="Arial" w:eastAsia="Times New Roman" w:hAnsi="Arial" w:cs="Arial"/>
            <w:i/>
            <w:iCs/>
            <w:color w:val="212529"/>
            <w:sz w:val="24"/>
            <w:szCs w:val="24"/>
          </w:rPr>
          <w:t>S</w:t>
        </w:r>
        <w:r w:rsidRPr="00857F27">
          <w:rPr>
            <w:rFonts w:ascii="Arial" w:eastAsia="Times New Roman" w:hAnsi="Arial" w:cs="Arial"/>
            <w:i/>
            <w:iCs/>
            <w:color w:val="212529"/>
            <w:sz w:val="24"/>
            <w:szCs w:val="24"/>
          </w:rPr>
          <w:t>treetlights.  </w:t>
        </w:r>
      </w:ins>
      <w:r w:rsidRPr="00857F27">
        <w:rPr>
          <w:rFonts w:ascii="Arial" w:eastAsia="Times New Roman" w:hAnsi="Arial" w:cs="Arial"/>
          <w:color w:val="212529"/>
          <w:sz w:val="24"/>
          <w:szCs w:val="24"/>
        </w:rPr>
        <w:t xml:space="preserve">Street lighting </w:t>
      </w:r>
      <w:del w:id="64" w:author="Ryan Crum" w:date="2023-12-08T15:47:00Z">
        <w:r w:rsidR="00B426F1" w:rsidDel="00B426F1">
          <w:rPr>
            <w:rFonts w:ascii="Arial" w:eastAsia="Times New Roman" w:hAnsi="Arial" w:cs="Arial"/>
            <w:color w:val="212529"/>
            <w:sz w:val="24"/>
            <w:szCs w:val="24"/>
          </w:rPr>
          <w:delText>within any residential development</w:delText>
        </w:r>
        <w:r w:rsidRPr="00857F27" w:rsidDel="00B426F1">
          <w:rPr>
            <w:rFonts w:ascii="Arial" w:eastAsia="Times New Roman" w:hAnsi="Arial" w:cs="Arial"/>
            <w:color w:val="212529"/>
            <w:sz w:val="24"/>
            <w:szCs w:val="24"/>
          </w:rPr>
          <w:delText xml:space="preserve"> </w:delText>
        </w:r>
      </w:del>
      <w:r w:rsidRPr="00857F27">
        <w:rPr>
          <w:rFonts w:ascii="Arial" w:eastAsia="Times New Roman" w:hAnsi="Arial" w:cs="Arial"/>
          <w:color w:val="212529"/>
          <w:sz w:val="24"/>
          <w:szCs w:val="24"/>
        </w:rPr>
        <w:t>shall comply with the following design criteri</w:t>
      </w:r>
      <w:r>
        <w:rPr>
          <w:rFonts w:ascii="Arial" w:eastAsia="Times New Roman" w:hAnsi="Arial" w:cs="Arial"/>
          <w:color w:val="212529"/>
          <w:sz w:val="24"/>
          <w:szCs w:val="24"/>
        </w:rPr>
        <w:t xml:space="preserve">a </w:t>
      </w:r>
      <w:ins w:id="65" w:author="Ryan Crum" w:date="2023-12-08T15:33:00Z">
        <w:r>
          <w:rPr>
            <w:rFonts w:ascii="Arial" w:eastAsia="Times New Roman" w:hAnsi="Arial" w:cs="Arial"/>
            <w:color w:val="212529"/>
            <w:sz w:val="24"/>
            <w:szCs w:val="24"/>
          </w:rPr>
          <w:t>and be required as described herein</w:t>
        </w:r>
      </w:ins>
      <w:del w:id="66" w:author="Ryan Crum" w:date="2023-12-08T15:47:00Z">
        <w:r w:rsidR="00B426F1" w:rsidDel="00B426F1">
          <w:rPr>
            <w:rFonts w:ascii="Arial" w:eastAsia="Times New Roman" w:hAnsi="Arial" w:cs="Arial"/>
            <w:color w:val="212529"/>
            <w:sz w:val="24"/>
            <w:szCs w:val="24"/>
          </w:rPr>
          <w:delText xml:space="preserve"> or its equivalent as determined by the Board of Zoning Appeals or Plan Commission</w:delText>
        </w:r>
      </w:del>
      <w:r w:rsidRPr="00857F27">
        <w:rPr>
          <w:rFonts w:ascii="Arial" w:eastAsia="Times New Roman" w:hAnsi="Arial" w:cs="Arial"/>
          <w:color w:val="212529"/>
          <w:sz w:val="24"/>
          <w:szCs w:val="24"/>
        </w:rPr>
        <w:t>:</w:t>
      </w:r>
    </w:p>
    <w:p w14:paraId="12B221AA" w14:textId="05ACA6D0" w:rsidR="00756E93" w:rsidRDefault="00756E93" w:rsidP="00756E93">
      <w:pPr>
        <w:shd w:val="clear" w:color="auto" w:fill="FFFFFF"/>
        <w:spacing w:line="240" w:lineRule="auto"/>
        <w:rPr>
          <w:ins w:id="67" w:author="Ryan Crum" w:date="2023-12-08T16:03:00Z"/>
          <w:rFonts w:ascii="Arial" w:eastAsia="Times New Roman" w:hAnsi="Arial" w:cs="Arial"/>
          <w:color w:val="212529"/>
          <w:sz w:val="24"/>
          <w:szCs w:val="24"/>
        </w:rPr>
      </w:pPr>
      <w:r w:rsidRPr="00857F27">
        <w:rPr>
          <w:rFonts w:ascii="Arial" w:eastAsia="Times New Roman" w:hAnsi="Arial" w:cs="Arial"/>
          <w:color w:val="212529"/>
          <w:sz w:val="24"/>
          <w:szCs w:val="24"/>
        </w:rPr>
        <w:t>      (1)   </w:t>
      </w:r>
      <w:del w:id="68" w:author="Ryan Crum" w:date="2023-12-08T15:48:00Z">
        <w:r w:rsidR="00B426F1" w:rsidDel="00B426F1">
          <w:rPr>
            <w:rFonts w:ascii="Arial" w:eastAsia="Times New Roman" w:hAnsi="Arial" w:cs="Arial"/>
            <w:color w:val="212529"/>
            <w:sz w:val="24"/>
            <w:szCs w:val="24"/>
          </w:rPr>
          <w:delText>The street</w:delText>
        </w:r>
      </w:del>
      <w:r w:rsidR="00B426F1">
        <w:rPr>
          <w:rFonts w:ascii="Arial" w:eastAsia="Times New Roman" w:hAnsi="Arial" w:cs="Arial"/>
          <w:color w:val="212529"/>
          <w:sz w:val="24"/>
          <w:szCs w:val="24"/>
        </w:rPr>
        <w:t xml:space="preserve"> </w:t>
      </w:r>
      <w:ins w:id="69" w:author="Ryan Crum" w:date="2023-12-08T15:33:00Z">
        <w:r>
          <w:rPr>
            <w:rFonts w:ascii="Arial" w:eastAsia="Times New Roman" w:hAnsi="Arial" w:cs="Arial"/>
            <w:color w:val="212529"/>
            <w:sz w:val="24"/>
            <w:szCs w:val="24"/>
          </w:rPr>
          <w:t>Street</w:t>
        </w:r>
        <w:r w:rsidRPr="00857F27">
          <w:rPr>
            <w:rFonts w:ascii="Arial" w:eastAsia="Times New Roman" w:hAnsi="Arial" w:cs="Arial"/>
            <w:color w:val="212529"/>
            <w:sz w:val="24"/>
            <w:szCs w:val="24"/>
          </w:rPr>
          <w:t xml:space="preserve"> </w:t>
        </w:r>
      </w:ins>
      <w:r w:rsidRPr="00857F27">
        <w:rPr>
          <w:rFonts w:ascii="Arial" w:eastAsia="Times New Roman" w:hAnsi="Arial" w:cs="Arial"/>
          <w:color w:val="212529"/>
          <w:sz w:val="24"/>
          <w:szCs w:val="24"/>
        </w:rPr>
        <w:t>lighting shall be adequate to light all road intersections, curves, cul-de-sacs, and entrances into</w:t>
      </w:r>
      <w:ins w:id="70" w:author="Ryan Crum" w:date="2023-12-08T15:48:00Z">
        <w:r w:rsidR="0088420E">
          <w:rPr>
            <w:rFonts w:ascii="Arial" w:eastAsia="Times New Roman" w:hAnsi="Arial" w:cs="Arial"/>
            <w:color w:val="212529"/>
            <w:sz w:val="24"/>
            <w:szCs w:val="24"/>
          </w:rPr>
          <w:t xml:space="preserve">, along, </w:t>
        </w:r>
      </w:ins>
      <w:r w:rsidRPr="00857F27">
        <w:rPr>
          <w:rFonts w:ascii="Arial" w:eastAsia="Times New Roman" w:hAnsi="Arial" w:cs="Arial"/>
          <w:color w:val="212529"/>
          <w:sz w:val="24"/>
          <w:szCs w:val="24"/>
        </w:rPr>
        <w:t>and within a development.</w:t>
      </w:r>
    </w:p>
    <w:p w14:paraId="48CEC43A" w14:textId="626810B1" w:rsidR="00F21943" w:rsidDel="00F21943" w:rsidRDefault="00F21943" w:rsidP="00756E93">
      <w:pPr>
        <w:shd w:val="clear" w:color="auto" w:fill="FFFFFF"/>
        <w:spacing w:line="240" w:lineRule="auto"/>
        <w:rPr>
          <w:del w:id="71" w:author="Ryan Crum" w:date="2023-12-08T16:08:00Z"/>
          <w:rFonts w:ascii="Arial" w:eastAsia="Times New Roman" w:hAnsi="Arial" w:cs="Arial"/>
          <w:color w:val="212529"/>
          <w:sz w:val="24"/>
          <w:szCs w:val="24"/>
        </w:rPr>
      </w:pPr>
      <w:del w:id="72" w:author="Ryan Crum" w:date="2023-12-08T16:08:00Z">
        <w:r w:rsidDel="00F21943">
          <w:rPr>
            <w:rFonts w:ascii="Arial" w:eastAsia="Times New Roman" w:hAnsi="Arial" w:cs="Arial"/>
            <w:color w:val="212529"/>
            <w:sz w:val="24"/>
            <w:szCs w:val="24"/>
          </w:rPr>
          <w:lastRenderedPageBreak/>
          <w:delText>(2) Lighting units which shall include a pole, luminaire, and all other necessary parts and equipment, shall be placed at a minimum of every 200 to 250 feet on property lines staggered on opposite sides of the street and at intersections, curves, cul-de-sacs, and entrances to any development.</w:delText>
        </w:r>
      </w:del>
    </w:p>
    <w:p w14:paraId="56C24090" w14:textId="77777777" w:rsidR="00756E93" w:rsidRPr="00857F27" w:rsidRDefault="00756E93" w:rsidP="00756E93">
      <w:pPr>
        <w:shd w:val="clear" w:color="auto" w:fill="FFFFFF"/>
        <w:spacing w:line="240" w:lineRule="auto"/>
        <w:ind w:firstLine="720"/>
        <w:rPr>
          <w:rFonts w:ascii="Arial" w:eastAsia="Times New Roman" w:hAnsi="Arial" w:cs="Arial"/>
          <w:color w:val="212529"/>
          <w:sz w:val="24"/>
          <w:szCs w:val="24"/>
        </w:rPr>
      </w:pPr>
      <w:r>
        <w:rPr>
          <w:rFonts w:ascii="Arial" w:eastAsia="Times New Roman" w:hAnsi="Arial" w:cs="Arial"/>
          <w:color w:val="212529"/>
          <w:sz w:val="24"/>
          <w:szCs w:val="24"/>
        </w:rPr>
        <w:t xml:space="preserve">(2) </w:t>
      </w:r>
      <w:r w:rsidRPr="00857F27">
        <w:rPr>
          <w:rFonts w:ascii="Arial" w:eastAsia="Times New Roman" w:hAnsi="Arial" w:cs="Arial"/>
          <w:color w:val="212529"/>
          <w:sz w:val="24"/>
          <w:szCs w:val="24"/>
        </w:rPr>
        <w:t>Light column foundations shall extend no more than four inches above finish grade</w:t>
      </w:r>
      <w:r>
        <w:rPr>
          <w:rFonts w:ascii="Arial" w:eastAsia="Times New Roman" w:hAnsi="Arial" w:cs="Arial"/>
          <w:color w:val="212529"/>
          <w:sz w:val="24"/>
          <w:szCs w:val="24"/>
        </w:rPr>
        <w:t>, unless otherwise approved by the Zoning Administrator,</w:t>
      </w:r>
      <w:r w:rsidRPr="00857F27">
        <w:rPr>
          <w:rFonts w:ascii="Arial" w:eastAsia="Times New Roman" w:hAnsi="Arial" w:cs="Arial"/>
          <w:color w:val="212529"/>
          <w:sz w:val="24"/>
          <w:szCs w:val="24"/>
        </w:rPr>
        <w:t xml:space="preserve"> and shall be installed in accordance to </w:t>
      </w:r>
      <w:r>
        <w:rPr>
          <w:rFonts w:ascii="Arial" w:eastAsia="Times New Roman" w:hAnsi="Arial" w:cs="Arial"/>
          <w:color w:val="212529"/>
          <w:sz w:val="24"/>
          <w:szCs w:val="24"/>
        </w:rPr>
        <w:t xml:space="preserve">the Building Code and/or manufacturer </w:t>
      </w:r>
      <w:r w:rsidRPr="00857F27">
        <w:rPr>
          <w:rFonts w:ascii="Arial" w:eastAsia="Times New Roman" w:hAnsi="Arial" w:cs="Arial"/>
          <w:color w:val="212529"/>
          <w:sz w:val="24"/>
          <w:szCs w:val="24"/>
        </w:rPr>
        <w:t>specifications.</w:t>
      </w:r>
    </w:p>
    <w:p w14:paraId="7533AAED" w14:textId="0F3016C8" w:rsidR="00756E93" w:rsidRPr="00857F27" w:rsidRDefault="00756E93" w:rsidP="00756E93">
      <w:pPr>
        <w:shd w:val="clear" w:color="auto" w:fill="FFFFFF"/>
        <w:spacing w:line="240" w:lineRule="auto"/>
        <w:ind w:firstLine="720"/>
        <w:rPr>
          <w:rFonts w:ascii="Arial" w:eastAsia="Times New Roman" w:hAnsi="Arial" w:cs="Arial"/>
          <w:color w:val="212529"/>
          <w:sz w:val="24"/>
          <w:szCs w:val="24"/>
        </w:rPr>
      </w:pPr>
      <w:r>
        <w:rPr>
          <w:rFonts w:ascii="Arial" w:eastAsia="Times New Roman" w:hAnsi="Arial" w:cs="Arial"/>
          <w:color w:val="212529"/>
          <w:sz w:val="24"/>
          <w:szCs w:val="24"/>
        </w:rPr>
        <w:t xml:space="preserve">(3) </w:t>
      </w:r>
      <w:r w:rsidRPr="00857F27">
        <w:rPr>
          <w:rFonts w:ascii="Arial" w:eastAsia="Times New Roman" w:hAnsi="Arial" w:cs="Arial"/>
          <w:color w:val="212529"/>
          <w:sz w:val="24"/>
          <w:szCs w:val="24"/>
        </w:rPr>
        <w:t xml:space="preserve">Luminaire light source shall be composed of </w:t>
      </w:r>
      <w:r w:rsidR="00B426F1" w:rsidRPr="00857F27">
        <w:rPr>
          <w:rFonts w:ascii="Arial" w:eastAsia="Times New Roman" w:hAnsi="Arial" w:cs="Arial"/>
          <w:color w:val="212529"/>
          <w:sz w:val="24"/>
          <w:szCs w:val="24"/>
        </w:rPr>
        <w:t>high-power</w:t>
      </w:r>
      <w:r w:rsidRPr="00857F27">
        <w:rPr>
          <w:rFonts w:ascii="Arial" w:eastAsia="Times New Roman" w:hAnsi="Arial" w:cs="Arial"/>
          <w:color w:val="212529"/>
          <w:sz w:val="24"/>
          <w:szCs w:val="24"/>
        </w:rPr>
        <w:t xml:space="preserve"> LEDs, or Light Emitting Diodes.  </w:t>
      </w:r>
    </w:p>
    <w:p w14:paraId="5A314566" w14:textId="77777777" w:rsidR="00756E93" w:rsidRPr="00857F27" w:rsidRDefault="00756E93" w:rsidP="00756E93">
      <w:pPr>
        <w:shd w:val="clear" w:color="auto" w:fill="FFFFFF"/>
        <w:spacing w:line="240" w:lineRule="auto"/>
        <w:ind w:firstLine="720"/>
        <w:rPr>
          <w:rFonts w:ascii="Arial" w:eastAsia="Times New Roman" w:hAnsi="Arial" w:cs="Arial"/>
          <w:color w:val="212529"/>
          <w:sz w:val="24"/>
          <w:szCs w:val="24"/>
        </w:rPr>
      </w:pPr>
      <w:r>
        <w:rPr>
          <w:rFonts w:ascii="Arial" w:eastAsia="Times New Roman" w:hAnsi="Arial" w:cs="Arial"/>
          <w:color w:val="212529"/>
          <w:sz w:val="24"/>
          <w:szCs w:val="24"/>
        </w:rPr>
        <w:t xml:space="preserve">(4) </w:t>
      </w:r>
      <w:r w:rsidRPr="00EA3ED5">
        <w:rPr>
          <w:rFonts w:ascii="Arial" w:eastAsia="Times New Roman" w:hAnsi="Arial" w:cs="Arial"/>
          <w:color w:val="212529"/>
          <w:sz w:val="24"/>
          <w:szCs w:val="24"/>
        </w:rPr>
        <w:t>All equipment, including but not limited to the light column, luminaire and additional fixtures shall remain the property of the developer, property owner, or the homeowners association who shall be responsible for all of the maintenance of the equipment as well as all operational cost of the equipment.</w:t>
      </w:r>
    </w:p>
    <w:p w14:paraId="2F404B46" w14:textId="77777777" w:rsidR="00756E93" w:rsidRPr="00857F27" w:rsidRDefault="00756E93" w:rsidP="00756E93">
      <w:pPr>
        <w:shd w:val="clear" w:color="auto" w:fill="FFFFFF"/>
        <w:spacing w:line="240" w:lineRule="auto"/>
        <w:ind w:firstLine="720"/>
        <w:rPr>
          <w:rFonts w:ascii="Arial" w:eastAsia="Times New Roman" w:hAnsi="Arial" w:cs="Arial"/>
          <w:color w:val="212529"/>
          <w:sz w:val="24"/>
          <w:szCs w:val="24"/>
        </w:rPr>
      </w:pPr>
      <w:r>
        <w:rPr>
          <w:rFonts w:ascii="Arial" w:eastAsia="Times New Roman" w:hAnsi="Arial" w:cs="Arial"/>
          <w:color w:val="212529"/>
          <w:sz w:val="24"/>
          <w:szCs w:val="24"/>
        </w:rPr>
        <w:t>(5)</w:t>
      </w:r>
      <w:r w:rsidRPr="00EA3ED5">
        <w:rPr>
          <w:rFonts w:ascii="Arial" w:eastAsia="Times New Roman" w:hAnsi="Arial" w:cs="Arial"/>
          <w:color w:val="212529"/>
          <w:sz w:val="24"/>
          <w:szCs w:val="24"/>
        </w:rPr>
        <w:t> Record drawings shall be provided in digital format to the Town Manager upon completion of installation of the lighting system, said format to use the Auto-Cad software program or its approved equivalent.</w:t>
      </w:r>
    </w:p>
    <w:p w14:paraId="50948183" w14:textId="0ED3CEDB" w:rsidR="00756E93" w:rsidRDefault="00756E93" w:rsidP="00756E93">
      <w:pPr>
        <w:shd w:val="clear" w:color="auto" w:fill="FFFFFF"/>
        <w:spacing w:line="240" w:lineRule="auto"/>
        <w:ind w:firstLine="720"/>
        <w:rPr>
          <w:ins w:id="73" w:author="Ryan Crum" w:date="2023-12-08T16:06:00Z"/>
          <w:rFonts w:ascii="Arial" w:eastAsia="Times New Roman" w:hAnsi="Arial" w:cs="Arial"/>
          <w:color w:val="212529"/>
          <w:sz w:val="24"/>
          <w:szCs w:val="24"/>
        </w:rPr>
      </w:pPr>
      <w:r>
        <w:rPr>
          <w:rFonts w:ascii="Arial" w:eastAsia="Times New Roman" w:hAnsi="Arial" w:cs="Arial"/>
          <w:color w:val="212529"/>
          <w:sz w:val="24"/>
          <w:szCs w:val="24"/>
        </w:rPr>
        <w:t xml:space="preserve">(6) </w:t>
      </w:r>
      <w:r w:rsidRPr="00857F27">
        <w:rPr>
          <w:rFonts w:ascii="Arial" w:eastAsia="Times New Roman" w:hAnsi="Arial" w:cs="Arial"/>
          <w:color w:val="212529"/>
          <w:sz w:val="24"/>
          <w:szCs w:val="24"/>
        </w:rPr>
        <w:t xml:space="preserve">The </w:t>
      </w:r>
      <w:r>
        <w:rPr>
          <w:rFonts w:ascii="Arial" w:eastAsia="Times New Roman" w:hAnsi="Arial" w:cs="Arial"/>
          <w:color w:val="212529"/>
          <w:sz w:val="24"/>
          <w:szCs w:val="24"/>
        </w:rPr>
        <w:t>street</w:t>
      </w:r>
      <w:r w:rsidRPr="00857F27">
        <w:rPr>
          <w:rFonts w:ascii="Arial" w:eastAsia="Times New Roman" w:hAnsi="Arial" w:cs="Arial"/>
          <w:color w:val="212529"/>
          <w:sz w:val="24"/>
          <w:szCs w:val="24"/>
        </w:rPr>
        <w:t xml:space="preserve">lighting shall be placed away from the street on the backside of the curb a minimum of one and one-half feet.  </w:t>
      </w:r>
      <w:r w:rsidR="00B426F1" w:rsidRPr="00857F27">
        <w:rPr>
          <w:rFonts w:ascii="Arial" w:eastAsia="Times New Roman" w:hAnsi="Arial" w:cs="Arial"/>
          <w:color w:val="212529"/>
          <w:sz w:val="24"/>
          <w:szCs w:val="24"/>
        </w:rPr>
        <w:t>If</w:t>
      </w:r>
      <w:r w:rsidRPr="00857F27">
        <w:rPr>
          <w:rFonts w:ascii="Arial" w:eastAsia="Times New Roman" w:hAnsi="Arial" w:cs="Arial"/>
          <w:color w:val="212529"/>
          <w:sz w:val="24"/>
          <w:szCs w:val="24"/>
        </w:rPr>
        <w:t xml:space="preserve"> there is not a curb, the lighting shall be placed one and one-half feet off of the </w:t>
      </w:r>
      <w:r w:rsidR="00B426F1" w:rsidRPr="00857F27">
        <w:rPr>
          <w:rFonts w:ascii="Arial" w:eastAsia="Times New Roman" w:hAnsi="Arial" w:cs="Arial"/>
          <w:color w:val="212529"/>
          <w:sz w:val="24"/>
          <w:szCs w:val="24"/>
        </w:rPr>
        <w:t>roadside</w:t>
      </w:r>
      <w:r w:rsidRPr="00857F27">
        <w:rPr>
          <w:rFonts w:ascii="Arial" w:eastAsia="Times New Roman" w:hAnsi="Arial" w:cs="Arial"/>
          <w:color w:val="212529"/>
          <w:sz w:val="24"/>
          <w:szCs w:val="24"/>
        </w:rPr>
        <w:t xml:space="preserve"> of the sidewalk or multi-use path.</w:t>
      </w:r>
    </w:p>
    <w:p w14:paraId="7AB96779" w14:textId="7C274F4A" w:rsidR="00F21943" w:rsidDel="00F21943" w:rsidRDefault="00F21943" w:rsidP="00756E93">
      <w:pPr>
        <w:shd w:val="clear" w:color="auto" w:fill="FFFFFF"/>
        <w:spacing w:line="240" w:lineRule="auto"/>
        <w:ind w:firstLine="720"/>
        <w:rPr>
          <w:del w:id="74" w:author="Ryan Crum" w:date="2023-12-08T16:07:00Z"/>
          <w:rFonts w:ascii="Arial" w:eastAsia="Times New Roman" w:hAnsi="Arial" w:cs="Arial"/>
          <w:color w:val="212529"/>
          <w:sz w:val="24"/>
          <w:szCs w:val="24"/>
        </w:rPr>
      </w:pPr>
      <w:del w:id="75" w:author="Ryan Crum" w:date="2023-12-08T16:07:00Z">
        <w:r w:rsidDel="00F21943">
          <w:rPr>
            <w:rFonts w:ascii="Arial" w:eastAsia="Times New Roman" w:hAnsi="Arial" w:cs="Arial"/>
            <w:color w:val="212529"/>
            <w:sz w:val="24"/>
            <w:szCs w:val="24"/>
          </w:rPr>
          <w:delText xml:space="preserve">(8) Lighting shall consist of all utility quality columns and fixtures and photovoltaic devices conforming to ANSI standard C136.10. </w:delText>
        </w:r>
      </w:del>
    </w:p>
    <w:p w14:paraId="67BD4AF5" w14:textId="0BC3329C" w:rsidR="0088420E" w:rsidRPr="00857F27" w:rsidDel="0088420E" w:rsidRDefault="0088420E" w:rsidP="00756E93">
      <w:pPr>
        <w:shd w:val="clear" w:color="auto" w:fill="FFFFFF"/>
        <w:spacing w:line="240" w:lineRule="auto"/>
        <w:ind w:firstLine="720"/>
        <w:rPr>
          <w:del w:id="76" w:author="Ryan Crum" w:date="2023-12-08T15:49:00Z"/>
          <w:rFonts w:ascii="Arial" w:eastAsia="Times New Roman" w:hAnsi="Arial" w:cs="Arial"/>
          <w:color w:val="212529"/>
          <w:sz w:val="24"/>
          <w:szCs w:val="24"/>
        </w:rPr>
      </w:pPr>
      <w:del w:id="77" w:author="Ryan Crum" w:date="2023-12-08T15:49:00Z">
        <w:r w:rsidDel="0088420E">
          <w:rPr>
            <w:rFonts w:ascii="Arial" w:eastAsia="Times New Roman" w:hAnsi="Arial" w:cs="Arial"/>
            <w:color w:val="212529"/>
            <w:sz w:val="24"/>
            <w:szCs w:val="24"/>
          </w:rPr>
          <w:delText xml:space="preserve">(7) For all projects, a photometric map indicating the distribution and foot candles of all proposed lighting shall be supplied to the Administrative Officer prior to installation. </w:delText>
        </w:r>
      </w:del>
    </w:p>
    <w:p w14:paraId="6C396A8F" w14:textId="117C8E24" w:rsidR="00756E93" w:rsidRDefault="00756E93" w:rsidP="00756E93">
      <w:pPr>
        <w:shd w:val="clear" w:color="auto" w:fill="FFFFFF"/>
        <w:spacing w:line="240" w:lineRule="auto"/>
        <w:ind w:firstLine="720"/>
        <w:rPr>
          <w:rFonts w:ascii="Arial" w:eastAsia="Times New Roman" w:hAnsi="Arial" w:cs="Arial"/>
          <w:color w:val="212529"/>
          <w:sz w:val="24"/>
          <w:szCs w:val="24"/>
        </w:rPr>
      </w:pPr>
      <w:r w:rsidRPr="00F21943">
        <w:rPr>
          <w:rFonts w:ascii="Arial" w:eastAsia="Times New Roman" w:hAnsi="Arial" w:cs="Arial"/>
          <w:color w:val="212529"/>
          <w:sz w:val="24"/>
          <w:szCs w:val="24"/>
        </w:rPr>
        <w:t>(</w:t>
      </w:r>
      <w:r w:rsidR="00F21943">
        <w:rPr>
          <w:rFonts w:ascii="Arial" w:eastAsia="Times New Roman" w:hAnsi="Arial" w:cs="Arial"/>
          <w:color w:val="212529"/>
          <w:sz w:val="24"/>
          <w:szCs w:val="24"/>
        </w:rPr>
        <w:t>7</w:t>
      </w:r>
      <w:r w:rsidRPr="00F21943">
        <w:rPr>
          <w:rFonts w:ascii="Arial" w:eastAsia="Times New Roman" w:hAnsi="Arial" w:cs="Arial"/>
          <w:color w:val="212529"/>
          <w:sz w:val="24"/>
          <w:szCs w:val="24"/>
        </w:rPr>
        <w:t>) At the time a subdivision or development is transferred from the builder/developer to the HOA, the streetlights and all their components shall be owned fee simple. Streetlight leases may not be transferred to an HOA.</w:t>
      </w:r>
    </w:p>
    <w:p w14:paraId="71B9E655" w14:textId="2B64B52B" w:rsidR="00756E93" w:rsidRDefault="00756E93" w:rsidP="00756E93">
      <w:pPr>
        <w:shd w:val="clear" w:color="auto" w:fill="FFFFFF"/>
        <w:spacing w:line="240" w:lineRule="auto"/>
        <w:ind w:firstLine="720"/>
        <w:rPr>
          <w:rFonts w:ascii="Arial" w:eastAsia="Times New Roman" w:hAnsi="Arial" w:cs="Arial"/>
          <w:color w:val="212529"/>
          <w:sz w:val="24"/>
          <w:szCs w:val="24"/>
        </w:rPr>
      </w:pPr>
      <w:r>
        <w:rPr>
          <w:rFonts w:ascii="Arial" w:eastAsia="Times New Roman" w:hAnsi="Arial" w:cs="Arial"/>
          <w:color w:val="212529"/>
          <w:sz w:val="24"/>
          <w:szCs w:val="24"/>
        </w:rPr>
        <w:t>(</w:t>
      </w:r>
      <w:r w:rsidR="00F21943">
        <w:rPr>
          <w:rFonts w:ascii="Arial" w:eastAsia="Times New Roman" w:hAnsi="Arial" w:cs="Arial"/>
          <w:color w:val="212529"/>
          <w:sz w:val="24"/>
          <w:szCs w:val="24"/>
        </w:rPr>
        <w:t>8</w:t>
      </w:r>
      <w:r>
        <w:rPr>
          <w:rFonts w:ascii="Arial" w:eastAsia="Times New Roman" w:hAnsi="Arial" w:cs="Arial"/>
          <w:color w:val="212529"/>
          <w:sz w:val="24"/>
          <w:szCs w:val="24"/>
        </w:rPr>
        <w:t xml:space="preserve">) Notwithstanding other requirements of this section all streetlight units shall include a pole, luminaire, and all other necessary parts and equipment, and shall be placed at a minimum at all intersections, curves, cul-de-sacs, and entrances to any development. </w:t>
      </w:r>
    </w:p>
    <w:p w14:paraId="2144F2DD" w14:textId="77D65757" w:rsidR="0088420E" w:rsidDel="0088420E" w:rsidRDefault="0088420E" w:rsidP="00756E93">
      <w:pPr>
        <w:shd w:val="clear" w:color="auto" w:fill="FFFFFF"/>
        <w:spacing w:line="240" w:lineRule="auto"/>
        <w:ind w:firstLine="720"/>
        <w:rPr>
          <w:del w:id="78" w:author="Ryan Crum" w:date="2023-12-08T15:51:00Z"/>
          <w:rFonts w:ascii="Arial" w:eastAsia="Times New Roman" w:hAnsi="Arial" w:cs="Arial"/>
          <w:color w:val="212529"/>
          <w:sz w:val="24"/>
          <w:szCs w:val="24"/>
        </w:rPr>
      </w:pPr>
      <w:del w:id="79" w:author="Ryan Crum" w:date="2023-12-08T15:51:00Z">
        <w:r w:rsidDel="0088420E">
          <w:rPr>
            <w:rFonts w:ascii="Arial" w:eastAsia="Times New Roman" w:hAnsi="Arial" w:cs="Arial"/>
            <w:color w:val="212529"/>
            <w:sz w:val="24"/>
            <w:szCs w:val="24"/>
          </w:rPr>
          <w:delText xml:space="preserve">(10) For commercial uses along arterial roads, the illumination shall be 1.2 footcandles, for collector street locations 0.8 footcandles, and for local street locations 0.6 footcandles. </w:delText>
        </w:r>
      </w:del>
    </w:p>
    <w:p w14:paraId="03C64AC9" w14:textId="4A240CB9" w:rsidR="00756E93" w:rsidRDefault="00756E93" w:rsidP="00756E93">
      <w:pPr>
        <w:shd w:val="clear" w:color="auto" w:fill="FFFFFF"/>
        <w:spacing w:line="240" w:lineRule="auto"/>
        <w:ind w:firstLine="720"/>
        <w:rPr>
          <w:ins w:id="80" w:author="Ryan Crum" w:date="2023-12-08T15:33:00Z"/>
          <w:rFonts w:ascii="Arial" w:eastAsia="Times New Roman" w:hAnsi="Arial" w:cs="Arial"/>
          <w:color w:val="212529"/>
          <w:sz w:val="24"/>
          <w:szCs w:val="24"/>
        </w:rPr>
      </w:pPr>
      <w:ins w:id="81" w:author="Ryan Crum" w:date="2023-12-08T15:33:00Z">
        <w:r>
          <w:rPr>
            <w:rFonts w:ascii="Arial" w:eastAsia="Times New Roman" w:hAnsi="Arial" w:cs="Arial"/>
            <w:color w:val="212529"/>
            <w:sz w:val="24"/>
            <w:szCs w:val="24"/>
          </w:rPr>
          <w:t>(</w:t>
        </w:r>
      </w:ins>
      <w:ins w:id="82" w:author="Ryan Crum" w:date="2023-12-08T16:09:00Z">
        <w:r w:rsidR="00F21943">
          <w:rPr>
            <w:rFonts w:ascii="Arial" w:eastAsia="Times New Roman" w:hAnsi="Arial" w:cs="Arial"/>
            <w:color w:val="212529"/>
            <w:sz w:val="24"/>
            <w:szCs w:val="24"/>
          </w:rPr>
          <w:t>9</w:t>
        </w:r>
      </w:ins>
      <w:ins w:id="83" w:author="Ryan Crum" w:date="2023-12-08T15:33:00Z">
        <w:r>
          <w:rPr>
            <w:rFonts w:ascii="Arial" w:eastAsia="Times New Roman" w:hAnsi="Arial" w:cs="Arial"/>
            <w:color w:val="212529"/>
            <w:sz w:val="24"/>
            <w:szCs w:val="24"/>
          </w:rPr>
          <w:t xml:space="preserve">) All luminaires shall have a full cutoff light fixture and meet the Backlight, Uplight, and Glare ratings, commonly referred to as BUG rating, specified below.  The metrics for determining compliance with these ratings shall be determined using the testing procedures and requirements identified by the Illuminating Engineering Society </w:t>
        </w:r>
        <w:r>
          <w:rPr>
            <w:rFonts w:ascii="Arial" w:eastAsia="Times New Roman" w:hAnsi="Arial" w:cs="Arial"/>
            <w:color w:val="212529"/>
            <w:sz w:val="24"/>
            <w:szCs w:val="24"/>
          </w:rPr>
          <w:lastRenderedPageBreak/>
          <w:t xml:space="preserve">(IES), and confirmation of compliance with the ratings shall be provided by the lighting vendor, lighting manufacturer, or other lighting professional. </w:t>
        </w:r>
      </w:ins>
    </w:p>
    <w:p w14:paraId="692FB6E4" w14:textId="77777777" w:rsidR="00756E93" w:rsidRDefault="00756E93" w:rsidP="00756E93">
      <w:pPr>
        <w:shd w:val="clear" w:color="auto" w:fill="FFFFFF"/>
        <w:spacing w:line="240" w:lineRule="auto"/>
        <w:rPr>
          <w:ins w:id="84" w:author="Ryan Crum" w:date="2023-12-08T15:33:00Z"/>
          <w:rFonts w:ascii="Arial" w:eastAsia="Times New Roman" w:hAnsi="Arial" w:cs="Arial"/>
          <w:color w:val="212529"/>
          <w:sz w:val="24"/>
          <w:szCs w:val="24"/>
        </w:rPr>
      </w:pPr>
      <w:ins w:id="85" w:author="Ryan Crum" w:date="2023-12-08T15:33:00Z">
        <w:r>
          <w:rPr>
            <w:rFonts w:ascii="Arial" w:eastAsia="Times New Roman" w:hAnsi="Arial" w:cs="Arial"/>
            <w:color w:val="212529"/>
            <w:sz w:val="24"/>
            <w:szCs w:val="24"/>
          </w:rPr>
          <w:tab/>
        </w:r>
        <w:r>
          <w:rPr>
            <w:rFonts w:ascii="Arial" w:eastAsia="Times New Roman" w:hAnsi="Arial" w:cs="Arial"/>
            <w:color w:val="212529"/>
            <w:sz w:val="24"/>
            <w:szCs w:val="24"/>
          </w:rPr>
          <w:tab/>
          <w:t xml:space="preserve">(a) Backlight (B): Equal to or less than four (4); </w:t>
        </w:r>
      </w:ins>
    </w:p>
    <w:p w14:paraId="668839AB" w14:textId="77777777" w:rsidR="00756E93" w:rsidRDefault="00756E93" w:rsidP="00756E93">
      <w:pPr>
        <w:shd w:val="clear" w:color="auto" w:fill="FFFFFF"/>
        <w:spacing w:line="240" w:lineRule="auto"/>
        <w:rPr>
          <w:ins w:id="86" w:author="Ryan Crum" w:date="2023-12-08T15:33:00Z"/>
          <w:rFonts w:ascii="Arial" w:eastAsia="Times New Roman" w:hAnsi="Arial" w:cs="Arial"/>
          <w:color w:val="212529"/>
          <w:sz w:val="24"/>
          <w:szCs w:val="24"/>
        </w:rPr>
      </w:pPr>
      <w:ins w:id="87" w:author="Ryan Crum" w:date="2023-12-08T15:33:00Z">
        <w:r>
          <w:rPr>
            <w:rFonts w:ascii="Arial" w:eastAsia="Times New Roman" w:hAnsi="Arial" w:cs="Arial"/>
            <w:color w:val="212529"/>
            <w:sz w:val="24"/>
            <w:szCs w:val="24"/>
          </w:rPr>
          <w:tab/>
        </w:r>
        <w:r>
          <w:rPr>
            <w:rFonts w:ascii="Arial" w:eastAsia="Times New Roman" w:hAnsi="Arial" w:cs="Arial"/>
            <w:color w:val="212529"/>
            <w:sz w:val="24"/>
            <w:szCs w:val="24"/>
          </w:rPr>
          <w:tab/>
          <w:t xml:space="preserve">(b) Uplight (U): Zero (0); </w:t>
        </w:r>
      </w:ins>
    </w:p>
    <w:p w14:paraId="13194418" w14:textId="77777777" w:rsidR="00756E93" w:rsidRPr="00857F27" w:rsidRDefault="00756E93" w:rsidP="00756E93">
      <w:pPr>
        <w:shd w:val="clear" w:color="auto" w:fill="FFFFFF"/>
        <w:spacing w:line="240" w:lineRule="auto"/>
        <w:rPr>
          <w:ins w:id="88" w:author="Ryan Crum" w:date="2023-12-08T15:33:00Z"/>
          <w:rFonts w:ascii="Arial" w:eastAsia="Times New Roman" w:hAnsi="Arial" w:cs="Arial"/>
          <w:color w:val="212529"/>
          <w:sz w:val="24"/>
          <w:szCs w:val="24"/>
        </w:rPr>
      </w:pPr>
      <w:ins w:id="89" w:author="Ryan Crum" w:date="2023-12-08T15:33:00Z">
        <w:r>
          <w:rPr>
            <w:rFonts w:ascii="Arial" w:eastAsia="Times New Roman" w:hAnsi="Arial" w:cs="Arial"/>
            <w:color w:val="212529"/>
            <w:sz w:val="24"/>
            <w:szCs w:val="24"/>
          </w:rPr>
          <w:tab/>
        </w:r>
        <w:r>
          <w:rPr>
            <w:rFonts w:ascii="Arial" w:eastAsia="Times New Roman" w:hAnsi="Arial" w:cs="Arial"/>
            <w:color w:val="212529"/>
            <w:sz w:val="24"/>
            <w:szCs w:val="24"/>
          </w:rPr>
          <w:tab/>
          <w:t>(c) Glare (G): Equal to or less than two (2).</w:t>
        </w:r>
      </w:ins>
    </w:p>
    <w:p w14:paraId="4B560092" w14:textId="3052477F" w:rsidR="00756E93" w:rsidRDefault="00756E93" w:rsidP="00756E93">
      <w:pPr>
        <w:shd w:val="clear" w:color="auto" w:fill="FFFFFF"/>
        <w:spacing w:line="240" w:lineRule="auto"/>
        <w:rPr>
          <w:ins w:id="90" w:author="Ryan Crum" w:date="2023-12-08T15:33:00Z"/>
          <w:rFonts w:ascii="Arial" w:eastAsia="Times New Roman" w:hAnsi="Arial" w:cs="Arial"/>
          <w:color w:val="212529"/>
          <w:sz w:val="24"/>
          <w:szCs w:val="24"/>
        </w:rPr>
      </w:pPr>
      <w:ins w:id="91" w:author="Ryan Crum" w:date="2023-12-08T15:33:00Z">
        <w:r>
          <w:rPr>
            <w:rFonts w:ascii="Arial" w:eastAsia="Times New Roman" w:hAnsi="Arial" w:cs="Arial"/>
            <w:color w:val="212529"/>
            <w:sz w:val="24"/>
            <w:szCs w:val="24"/>
          </w:rPr>
          <w:tab/>
          <w:t>(1</w:t>
        </w:r>
      </w:ins>
      <w:ins w:id="92" w:author="Ryan Crum" w:date="2023-12-08T16:09:00Z">
        <w:r w:rsidR="00F21943">
          <w:rPr>
            <w:rFonts w:ascii="Arial" w:eastAsia="Times New Roman" w:hAnsi="Arial" w:cs="Arial"/>
            <w:color w:val="212529"/>
            <w:sz w:val="24"/>
            <w:szCs w:val="24"/>
          </w:rPr>
          <w:t>0</w:t>
        </w:r>
      </w:ins>
      <w:ins w:id="93" w:author="Ryan Crum" w:date="2023-12-08T15:33:00Z">
        <w:r>
          <w:rPr>
            <w:rFonts w:ascii="Arial" w:eastAsia="Times New Roman" w:hAnsi="Arial" w:cs="Arial"/>
            <w:color w:val="212529"/>
            <w:sz w:val="24"/>
            <w:szCs w:val="24"/>
          </w:rPr>
          <w:t>) Streetlights, shall be required along CR 900N, CR 750N (W Broadway to eastern-end of Town Center),</w:t>
        </w:r>
      </w:ins>
      <w:ins w:id="94" w:author="Ryan Crum" w:date="2023-12-08T15:39:00Z">
        <w:r w:rsidR="00B426F1">
          <w:rPr>
            <w:rFonts w:ascii="Arial" w:eastAsia="Times New Roman" w:hAnsi="Arial" w:cs="Arial"/>
            <w:color w:val="212529"/>
            <w:sz w:val="24"/>
            <w:szCs w:val="24"/>
          </w:rPr>
          <w:t xml:space="preserve"> </w:t>
        </w:r>
      </w:ins>
      <w:ins w:id="95" w:author="Ryan Crum" w:date="2023-12-08T15:33:00Z">
        <w:r>
          <w:rPr>
            <w:rFonts w:ascii="Arial" w:eastAsia="Times New Roman" w:hAnsi="Arial" w:cs="Arial"/>
            <w:color w:val="212529"/>
            <w:sz w:val="24"/>
            <w:szCs w:val="24"/>
          </w:rPr>
          <w:t>CR 600N</w:t>
        </w:r>
      </w:ins>
      <w:ins w:id="96" w:author="Ryan Crum" w:date="2023-12-08T15:39:00Z">
        <w:r w:rsidR="00B426F1">
          <w:rPr>
            <w:rFonts w:ascii="Arial" w:eastAsia="Times New Roman" w:hAnsi="Arial" w:cs="Arial"/>
            <w:color w:val="212529"/>
            <w:sz w:val="24"/>
            <w:szCs w:val="24"/>
          </w:rPr>
          <w:t xml:space="preserve">, CR 600W (from </w:t>
        </w:r>
      </w:ins>
      <w:ins w:id="97" w:author="Ryan Crum" w:date="2023-12-08T15:40:00Z">
        <w:r w:rsidR="00B426F1">
          <w:rPr>
            <w:rFonts w:ascii="Arial" w:eastAsia="Times New Roman" w:hAnsi="Arial" w:cs="Arial"/>
            <w:color w:val="212529"/>
            <w:sz w:val="24"/>
            <w:szCs w:val="24"/>
          </w:rPr>
          <w:t>the railroad tracks to CR 750N), W Broadway (from CR 750N to SR 234)</w:t>
        </w:r>
      </w:ins>
      <w:ins w:id="98" w:author="Ryan Crum" w:date="2023-12-08T15:41:00Z">
        <w:r w:rsidR="00B426F1">
          <w:rPr>
            <w:rFonts w:ascii="Arial" w:eastAsia="Times New Roman" w:hAnsi="Arial" w:cs="Arial"/>
            <w:color w:val="212529"/>
            <w:sz w:val="24"/>
            <w:szCs w:val="24"/>
          </w:rPr>
          <w:t>, and SR 234</w:t>
        </w:r>
      </w:ins>
      <w:ins w:id="99" w:author="Ryan Crum" w:date="2023-12-08T16:18:00Z">
        <w:r w:rsidR="003E01D1">
          <w:rPr>
            <w:rFonts w:ascii="Arial" w:eastAsia="Times New Roman" w:hAnsi="Arial" w:cs="Arial"/>
            <w:color w:val="212529"/>
            <w:sz w:val="24"/>
            <w:szCs w:val="24"/>
          </w:rPr>
          <w:t xml:space="preserve"> (from SR 67 to the eastern-end of Town Center)</w:t>
        </w:r>
      </w:ins>
      <w:ins w:id="100" w:author="Ryan Crum" w:date="2023-12-08T15:33:00Z">
        <w:r>
          <w:rPr>
            <w:rFonts w:ascii="Arial" w:eastAsia="Times New Roman" w:hAnsi="Arial" w:cs="Arial"/>
            <w:color w:val="212529"/>
            <w:sz w:val="24"/>
            <w:szCs w:val="24"/>
          </w:rPr>
          <w:t xml:space="preserve"> as further described below:</w:t>
        </w:r>
      </w:ins>
    </w:p>
    <w:p w14:paraId="3D60AF31" w14:textId="77777777" w:rsidR="00756E93" w:rsidRDefault="00756E93" w:rsidP="00756E93">
      <w:pPr>
        <w:shd w:val="clear" w:color="auto" w:fill="FFFFFF"/>
        <w:spacing w:line="240" w:lineRule="auto"/>
        <w:rPr>
          <w:ins w:id="101" w:author="Ryan Crum" w:date="2023-12-08T15:33:00Z"/>
          <w:rFonts w:ascii="Arial" w:eastAsia="Times New Roman" w:hAnsi="Arial" w:cs="Arial"/>
          <w:color w:val="212529"/>
          <w:sz w:val="24"/>
          <w:szCs w:val="24"/>
        </w:rPr>
      </w:pPr>
      <w:ins w:id="102" w:author="Ryan Crum" w:date="2023-12-08T15:33:00Z">
        <w:r>
          <w:rPr>
            <w:rFonts w:ascii="Arial" w:eastAsia="Times New Roman" w:hAnsi="Arial" w:cs="Arial"/>
            <w:color w:val="212529"/>
            <w:sz w:val="24"/>
            <w:szCs w:val="24"/>
          </w:rPr>
          <w:tab/>
          <w:t xml:space="preserve">(a) Streetlights shall be placed </w:t>
        </w:r>
        <w:r w:rsidRPr="00AA1B1C">
          <w:rPr>
            <w:rFonts w:ascii="Arial" w:eastAsia="Times New Roman" w:hAnsi="Arial" w:cs="Arial"/>
            <w:color w:val="212529"/>
            <w:sz w:val="24"/>
            <w:szCs w:val="24"/>
          </w:rPr>
          <w:t>every 125 feet on center, directly across the street from existing or planned streetlights</w:t>
        </w:r>
        <w:r>
          <w:rPr>
            <w:rFonts w:ascii="Arial" w:eastAsia="Times New Roman" w:hAnsi="Arial" w:cs="Arial"/>
            <w:color w:val="212529"/>
            <w:sz w:val="24"/>
            <w:szCs w:val="24"/>
          </w:rPr>
          <w:t xml:space="preserve">; </w:t>
        </w:r>
      </w:ins>
    </w:p>
    <w:p w14:paraId="412DAF96" w14:textId="3D7A871D" w:rsidR="00756E93" w:rsidRDefault="00756E93" w:rsidP="00756E93">
      <w:pPr>
        <w:shd w:val="clear" w:color="auto" w:fill="FFFFFF"/>
        <w:spacing w:line="240" w:lineRule="auto"/>
        <w:rPr>
          <w:ins w:id="103" w:author="Ryan Crum" w:date="2023-12-08T15:33:00Z"/>
          <w:rFonts w:ascii="Arial" w:eastAsia="Times New Roman" w:hAnsi="Arial" w:cs="Arial"/>
          <w:color w:val="212529"/>
          <w:sz w:val="24"/>
          <w:szCs w:val="24"/>
        </w:rPr>
      </w:pPr>
      <w:ins w:id="104" w:author="Ryan Crum" w:date="2023-12-08T15:33:00Z">
        <w:r>
          <w:rPr>
            <w:rFonts w:ascii="Arial" w:eastAsia="Times New Roman" w:hAnsi="Arial" w:cs="Arial"/>
            <w:color w:val="212529"/>
            <w:sz w:val="24"/>
            <w:szCs w:val="24"/>
          </w:rPr>
          <w:tab/>
          <w:t xml:space="preserve">(b) If a median is present, the Town </w:t>
        </w:r>
      </w:ins>
      <w:ins w:id="105" w:author="Ryan Crum" w:date="2023-12-08T15:52:00Z">
        <w:r w:rsidR="0088420E">
          <w:rPr>
            <w:rFonts w:ascii="Arial" w:eastAsia="Times New Roman" w:hAnsi="Arial" w:cs="Arial"/>
            <w:color w:val="212529"/>
            <w:sz w:val="24"/>
            <w:szCs w:val="24"/>
          </w:rPr>
          <w:t xml:space="preserve">Council </w:t>
        </w:r>
      </w:ins>
      <w:ins w:id="106" w:author="Ryan Crum" w:date="2023-12-08T15:33:00Z">
        <w:r>
          <w:rPr>
            <w:rFonts w:ascii="Arial" w:eastAsia="Times New Roman" w:hAnsi="Arial" w:cs="Arial"/>
            <w:color w:val="212529"/>
            <w:sz w:val="24"/>
            <w:szCs w:val="24"/>
          </w:rPr>
          <w:t xml:space="preserve">may elect to allow streetlighting to be placed within the median, at similar spacing.  The </w:t>
        </w:r>
      </w:ins>
      <w:ins w:id="107" w:author="Ryan Crum" w:date="2023-12-08T15:52:00Z">
        <w:r w:rsidR="0088420E">
          <w:rPr>
            <w:rFonts w:ascii="Arial" w:eastAsia="Times New Roman" w:hAnsi="Arial" w:cs="Arial"/>
            <w:color w:val="212529"/>
            <w:sz w:val="24"/>
            <w:szCs w:val="24"/>
          </w:rPr>
          <w:t>Council</w:t>
        </w:r>
      </w:ins>
      <w:ins w:id="108" w:author="Ryan Crum" w:date="2023-12-08T15:33:00Z">
        <w:r>
          <w:rPr>
            <w:rFonts w:ascii="Arial" w:eastAsia="Times New Roman" w:hAnsi="Arial" w:cs="Arial"/>
            <w:color w:val="212529"/>
            <w:sz w:val="24"/>
            <w:szCs w:val="24"/>
          </w:rPr>
          <w:t xml:space="preserve"> may require dual luminaires on such streetlights to ensure appropriate lighting levels, or elect to use a streetlight with a mast arm</w:t>
        </w:r>
      </w:ins>
      <w:ins w:id="109" w:author="Ryan Crum" w:date="2023-12-08T15:52:00Z">
        <w:r w:rsidR="0088420E">
          <w:rPr>
            <w:rFonts w:ascii="Arial" w:eastAsia="Times New Roman" w:hAnsi="Arial" w:cs="Arial"/>
            <w:color w:val="212529"/>
            <w:sz w:val="24"/>
            <w:szCs w:val="24"/>
          </w:rPr>
          <w:t>(s)</w:t>
        </w:r>
      </w:ins>
      <w:ins w:id="110" w:author="Ryan Crum" w:date="2023-12-08T15:33:00Z">
        <w:r>
          <w:rPr>
            <w:rFonts w:ascii="Arial" w:eastAsia="Times New Roman" w:hAnsi="Arial" w:cs="Arial"/>
            <w:color w:val="212529"/>
            <w:sz w:val="24"/>
            <w:szCs w:val="24"/>
          </w:rPr>
          <w:t xml:space="preserve">; </w:t>
        </w:r>
      </w:ins>
    </w:p>
    <w:p w14:paraId="10B5DD98" w14:textId="77777777" w:rsidR="00756E93" w:rsidRDefault="00756E93" w:rsidP="00756E93">
      <w:pPr>
        <w:shd w:val="clear" w:color="auto" w:fill="FFFFFF"/>
        <w:spacing w:line="240" w:lineRule="auto"/>
        <w:rPr>
          <w:ins w:id="111" w:author="Ryan Crum" w:date="2023-12-08T15:33:00Z"/>
          <w:rFonts w:ascii="Arial" w:eastAsia="Times New Roman" w:hAnsi="Arial" w:cs="Arial"/>
          <w:color w:val="212529"/>
          <w:sz w:val="24"/>
          <w:szCs w:val="24"/>
        </w:rPr>
      </w:pPr>
      <w:ins w:id="112" w:author="Ryan Crum" w:date="2023-12-08T15:33:00Z">
        <w:r>
          <w:rPr>
            <w:rFonts w:ascii="Arial" w:eastAsia="Times New Roman" w:hAnsi="Arial" w:cs="Arial"/>
            <w:color w:val="212529"/>
            <w:sz w:val="24"/>
            <w:szCs w:val="24"/>
          </w:rPr>
          <w:tab/>
          <w:t xml:space="preserve">(c) Streetlights shall have a maximum mounting height of eighteen (18) feet; </w:t>
        </w:r>
      </w:ins>
    </w:p>
    <w:p w14:paraId="2C02CA5D" w14:textId="77777777" w:rsidR="00756E93" w:rsidRDefault="00756E93" w:rsidP="00756E93">
      <w:pPr>
        <w:shd w:val="clear" w:color="auto" w:fill="FFFFFF"/>
        <w:spacing w:line="240" w:lineRule="auto"/>
        <w:rPr>
          <w:ins w:id="113" w:author="Ryan Crum" w:date="2023-12-08T15:33:00Z"/>
          <w:rFonts w:ascii="Arial" w:eastAsia="Times New Roman" w:hAnsi="Arial" w:cs="Arial"/>
          <w:color w:val="212529"/>
          <w:sz w:val="24"/>
          <w:szCs w:val="24"/>
        </w:rPr>
      </w:pPr>
      <w:ins w:id="114" w:author="Ryan Crum" w:date="2023-12-08T15:33:00Z">
        <w:r>
          <w:rPr>
            <w:rFonts w:ascii="Arial" w:eastAsia="Times New Roman" w:hAnsi="Arial" w:cs="Arial"/>
            <w:color w:val="212529"/>
            <w:sz w:val="24"/>
            <w:szCs w:val="24"/>
          </w:rPr>
          <w:tab/>
          <w:t xml:space="preserve">(d) All poles, bases, and components shall be black; </w:t>
        </w:r>
      </w:ins>
    </w:p>
    <w:p w14:paraId="021A29D4" w14:textId="77777777" w:rsidR="00756E93" w:rsidRDefault="00756E93" w:rsidP="00756E93">
      <w:pPr>
        <w:shd w:val="clear" w:color="auto" w:fill="FFFFFF"/>
        <w:spacing w:line="240" w:lineRule="auto"/>
        <w:ind w:firstLine="720"/>
        <w:rPr>
          <w:ins w:id="115" w:author="Ryan Crum" w:date="2023-12-08T15:33:00Z"/>
          <w:rFonts w:ascii="Arial" w:eastAsia="Times New Roman" w:hAnsi="Arial" w:cs="Arial"/>
          <w:color w:val="212529"/>
          <w:sz w:val="24"/>
          <w:szCs w:val="24"/>
        </w:rPr>
      </w:pPr>
      <w:ins w:id="116" w:author="Ryan Crum" w:date="2023-12-08T15:33:00Z">
        <w:r w:rsidRPr="00520B98">
          <w:rPr>
            <w:rFonts w:ascii="Arial" w:eastAsia="Times New Roman" w:hAnsi="Arial" w:cs="Arial"/>
            <w:color w:val="212529"/>
            <w:sz w:val="24"/>
            <w:szCs w:val="24"/>
          </w:rPr>
          <w:t>(e) All luminaires shall be LED;</w:t>
        </w:r>
      </w:ins>
    </w:p>
    <w:p w14:paraId="40C36DE7" w14:textId="77777777" w:rsidR="00756E93" w:rsidRDefault="00756E93" w:rsidP="00756E93">
      <w:pPr>
        <w:shd w:val="clear" w:color="auto" w:fill="FFFFFF"/>
        <w:spacing w:line="240" w:lineRule="auto"/>
        <w:rPr>
          <w:ins w:id="117" w:author="Ryan Crum" w:date="2023-12-08T15:33:00Z"/>
          <w:rFonts w:ascii="Arial" w:eastAsia="Times New Roman" w:hAnsi="Arial" w:cs="Arial"/>
          <w:color w:val="212529"/>
          <w:sz w:val="24"/>
          <w:szCs w:val="24"/>
        </w:rPr>
      </w:pPr>
      <w:ins w:id="118" w:author="Ryan Crum" w:date="2023-12-08T15:33:00Z">
        <w:r>
          <w:rPr>
            <w:rFonts w:ascii="Arial" w:eastAsia="Times New Roman" w:hAnsi="Arial" w:cs="Arial"/>
            <w:color w:val="212529"/>
            <w:sz w:val="24"/>
            <w:szCs w:val="24"/>
          </w:rPr>
          <w:tab/>
          <w:t>(f) Direct-burial poles shall be prohibited;</w:t>
        </w:r>
      </w:ins>
    </w:p>
    <w:p w14:paraId="245C0021" w14:textId="77777777" w:rsidR="00756E93" w:rsidRDefault="00756E93" w:rsidP="00756E93">
      <w:pPr>
        <w:shd w:val="clear" w:color="auto" w:fill="FFFFFF"/>
        <w:spacing w:line="240" w:lineRule="auto"/>
        <w:rPr>
          <w:ins w:id="119" w:author="Ryan Crum" w:date="2023-12-08T15:33:00Z"/>
          <w:rFonts w:ascii="Arial" w:eastAsia="Times New Roman" w:hAnsi="Arial" w:cs="Arial"/>
          <w:color w:val="212529"/>
          <w:sz w:val="24"/>
          <w:szCs w:val="24"/>
        </w:rPr>
      </w:pPr>
      <w:ins w:id="120" w:author="Ryan Crum" w:date="2023-12-08T15:33:00Z">
        <w:r>
          <w:rPr>
            <w:rFonts w:ascii="Arial" w:eastAsia="Times New Roman" w:hAnsi="Arial" w:cs="Arial"/>
            <w:color w:val="212529"/>
            <w:sz w:val="24"/>
            <w:szCs w:val="24"/>
          </w:rPr>
          <w:tab/>
          <w:t xml:space="preserve">(g) Streetlights shall be as shown in Exhibit A, or as otherwise approved by the Plan Commission. </w:t>
        </w:r>
      </w:ins>
    </w:p>
    <w:p w14:paraId="787DA7DC" w14:textId="0E58E755" w:rsidR="00756E93" w:rsidRDefault="00756E93" w:rsidP="00756E93">
      <w:pPr>
        <w:shd w:val="clear" w:color="auto" w:fill="FFFFFF"/>
        <w:spacing w:line="240" w:lineRule="auto"/>
        <w:rPr>
          <w:ins w:id="121" w:author="Ryan Crum" w:date="2023-12-08T15:33:00Z"/>
          <w:rFonts w:ascii="Arial" w:eastAsia="Times New Roman" w:hAnsi="Arial" w:cs="Arial"/>
          <w:color w:val="212529"/>
          <w:sz w:val="24"/>
          <w:szCs w:val="24"/>
        </w:rPr>
      </w:pPr>
      <w:ins w:id="122" w:author="Ryan Crum" w:date="2023-12-08T15:33:00Z">
        <w:r>
          <w:rPr>
            <w:rFonts w:ascii="Arial" w:eastAsia="Times New Roman" w:hAnsi="Arial" w:cs="Arial"/>
            <w:color w:val="212529"/>
            <w:sz w:val="24"/>
            <w:szCs w:val="24"/>
          </w:rPr>
          <w:tab/>
          <w:t>(1</w:t>
        </w:r>
      </w:ins>
      <w:ins w:id="123" w:author="Ryan Crum" w:date="2023-12-08T16:09:00Z">
        <w:r w:rsidR="00F21943">
          <w:rPr>
            <w:rFonts w:ascii="Arial" w:eastAsia="Times New Roman" w:hAnsi="Arial" w:cs="Arial"/>
            <w:color w:val="212529"/>
            <w:sz w:val="24"/>
            <w:szCs w:val="24"/>
          </w:rPr>
          <w:t>1</w:t>
        </w:r>
      </w:ins>
      <w:ins w:id="124" w:author="Ryan Crum" w:date="2023-12-08T15:33:00Z">
        <w:r>
          <w:rPr>
            <w:rFonts w:ascii="Arial" w:eastAsia="Times New Roman" w:hAnsi="Arial" w:cs="Arial"/>
            <w:color w:val="212529"/>
            <w:sz w:val="24"/>
            <w:szCs w:val="24"/>
          </w:rPr>
          <w:t>) Streetlights, shall be required along CR 600W</w:t>
        </w:r>
      </w:ins>
      <w:ins w:id="125" w:author="Ryan Crum" w:date="2023-12-08T15:35:00Z">
        <w:r>
          <w:rPr>
            <w:rFonts w:ascii="Arial" w:eastAsia="Times New Roman" w:hAnsi="Arial" w:cs="Arial"/>
            <w:color w:val="212529"/>
            <w:sz w:val="24"/>
            <w:szCs w:val="24"/>
          </w:rPr>
          <w:t xml:space="preserve"> (</w:t>
        </w:r>
      </w:ins>
      <w:ins w:id="126" w:author="Ryan Crum" w:date="2023-12-08T15:37:00Z">
        <w:r>
          <w:rPr>
            <w:rFonts w:ascii="Arial" w:eastAsia="Times New Roman" w:hAnsi="Arial" w:cs="Arial"/>
            <w:color w:val="212529"/>
            <w:sz w:val="24"/>
            <w:szCs w:val="24"/>
          </w:rPr>
          <w:t xml:space="preserve">from </w:t>
        </w:r>
      </w:ins>
      <w:ins w:id="127" w:author="Ryan Crum" w:date="2023-12-08T15:35:00Z">
        <w:r>
          <w:rPr>
            <w:rFonts w:ascii="Arial" w:eastAsia="Times New Roman" w:hAnsi="Arial" w:cs="Arial"/>
            <w:color w:val="212529"/>
            <w:sz w:val="24"/>
            <w:szCs w:val="24"/>
          </w:rPr>
          <w:t xml:space="preserve">CR 1000N </w:t>
        </w:r>
      </w:ins>
      <w:ins w:id="128" w:author="Ryan Crum" w:date="2023-12-08T15:37:00Z">
        <w:r>
          <w:rPr>
            <w:rFonts w:ascii="Arial" w:eastAsia="Times New Roman" w:hAnsi="Arial" w:cs="Arial"/>
            <w:color w:val="212529"/>
            <w:sz w:val="24"/>
            <w:szCs w:val="24"/>
          </w:rPr>
          <w:t xml:space="preserve">to the railroad tracks and from CR 750N to </w:t>
        </w:r>
      </w:ins>
      <w:ins w:id="129" w:author="Ryan Crum" w:date="2023-12-08T15:39:00Z">
        <w:r w:rsidR="00B426F1">
          <w:rPr>
            <w:rFonts w:ascii="Arial" w:eastAsia="Times New Roman" w:hAnsi="Arial" w:cs="Arial"/>
            <w:color w:val="212529"/>
            <w:sz w:val="24"/>
            <w:szCs w:val="24"/>
          </w:rPr>
          <w:t>the southern corporate limits</w:t>
        </w:r>
      </w:ins>
      <w:ins w:id="130" w:author="Ryan Crum" w:date="2023-12-08T15:37:00Z">
        <w:r>
          <w:rPr>
            <w:rFonts w:ascii="Arial" w:eastAsia="Times New Roman" w:hAnsi="Arial" w:cs="Arial"/>
            <w:color w:val="212529"/>
            <w:sz w:val="24"/>
            <w:szCs w:val="24"/>
          </w:rPr>
          <w:t>)</w:t>
        </w:r>
      </w:ins>
      <w:ins w:id="131" w:author="Ryan Crum" w:date="2023-12-08T15:33:00Z">
        <w:r>
          <w:rPr>
            <w:rFonts w:ascii="Arial" w:eastAsia="Times New Roman" w:hAnsi="Arial" w:cs="Arial"/>
            <w:color w:val="212529"/>
            <w:sz w:val="24"/>
            <w:szCs w:val="24"/>
          </w:rPr>
          <w:t xml:space="preserve"> and W Broadway </w:t>
        </w:r>
      </w:ins>
      <w:ins w:id="132" w:author="Ryan Crum" w:date="2023-12-08T15:37:00Z">
        <w:r>
          <w:rPr>
            <w:rFonts w:ascii="Arial" w:eastAsia="Times New Roman" w:hAnsi="Arial" w:cs="Arial"/>
            <w:color w:val="212529"/>
            <w:sz w:val="24"/>
            <w:szCs w:val="24"/>
          </w:rPr>
          <w:t xml:space="preserve">(from CR 700W to CR 750N and </w:t>
        </w:r>
      </w:ins>
      <w:ins w:id="133" w:author="Ryan Crum" w:date="2023-12-08T15:38:00Z">
        <w:r w:rsidR="00B426F1">
          <w:rPr>
            <w:rFonts w:ascii="Arial" w:eastAsia="Times New Roman" w:hAnsi="Arial" w:cs="Arial"/>
            <w:color w:val="212529"/>
            <w:sz w:val="24"/>
            <w:szCs w:val="24"/>
          </w:rPr>
          <w:t xml:space="preserve">from SR 234 to the eastern corporate limits) </w:t>
        </w:r>
      </w:ins>
      <w:ins w:id="134" w:author="Ryan Crum" w:date="2023-12-08T15:33:00Z">
        <w:r>
          <w:rPr>
            <w:rFonts w:ascii="Arial" w:eastAsia="Times New Roman" w:hAnsi="Arial" w:cs="Arial"/>
            <w:color w:val="212529"/>
            <w:sz w:val="24"/>
            <w:szCs w:val="24"/>
          </w:rPr>
          <w:t>as further described below:</w:t>
        </w:r>
      </w:ins>
    </w:p>
    <w:p w14:paraId="079D93C5" w14:textId="77777777" w:rsidR="00756E93" w:rsidRDefault="00756E93" w:rsidP="00756E93">
      <w:pPr>
        <w:shd w:val="clear" w:color="auto" w:fill="FFFFFF"/>
        <w:spacing w:line="240" w:lineRule="auto"/>
        <w:ind w:firstLine="720"/>
        <w:rPr>
          <w:ins w:id="135" w:author="Ryan Crum" w:date="2023-12-08T15:33:00Z"/>
          <w:rFonts w:ascii="Arial" w:eastAsia="Times New Roman" w:hAnsi="Arial" w:cs="Arial"/>
          <w:color w:val="212529"/>
          <w:sz w:val="24"/>
          <w:szCs w:val="24"/>
        </w:rPr>
      </w:pPr>
      <w:ins w:id="136" w:author="Ryan Crum" w:date="2023-12-08T15:33:00Z">
        <w:r>
          <w:rPr>
            <w:rFonts w:ascii="Arial" w:eastAsia="Times New Roman" w:hAnsi="Arial" w:cs="Arial"/>
            <w:color w:val="212529"/>
            <w:sz w:val="24"/>
            <w:szCs w:val="24"/>
          </w:rPr>
          <w:t xml:space="preserve">(a) Streetlights shall be placed </w:t>
        </w:r>
        <w:r w:rsidRPr="00AA1B1C">
          <w:rPr>
            <w:rFonts w:ascii="Arial" w:eastAsia="Times New Roman" w:hAnsi="Arial" w:cs="Arial"/>
            <w:color w:val="212529"/>
            <w:sz w:val="24"/>
            <w:szCs w:val="24"/>
          </w:rPr>
          <w:t>every 125 feet on center, directly across the street from existing or planned streetlights</w:t>
        </w:r>
        <w:r>
          <w:rPr>
            <w:rFonts w:ascii="Arial" w:eastAsia="Times New Roman" w:hAnsi="Arial" w:cs="Arial"/>
            <w:color w:val="212529"/>
            <w:sz w:val="24"/>
            <w:szCs w:val="24"/>
          </w:rPr>
          <w:t xml:space="preserve">; </w:t>
        </w:r>
      </w:ins>
    </w:p>
    <w:p w14:paraId="433A8EF5" w14:textId="5ED9878C" w:rsidR="00756E93" w:rsidRDefault="00756E93" w:rsidP="00756E93">
      <w:pPr>
        <w:shd w:val="clear" w:color="auto" w:fill="FFFFFF"/>
        <w:spacing w:line="240" w:lineRule="auto"/>
        <w:rPr>
          <w:ins w:id="137" w:author="Ryan Crum" w:date="2023-12-08T15:33:00Z"/>
          <w:rFonts w:ascii="Arial" w:eastAsia="Times New Roman" w:hAnsi="Arial" w:cs="Arial"/>
          <w:color w:val="212529"/>
          <w:sz w:val="24"/>
          <w:szCs w:val="24"/>
        </w:rPr>
      </w:pPr>
      <w:ins w:id="138" w:author="Ryan Crum" w:date="2023-12-08T15:33:00Z">
        <w:r>
          <w:rPr>
            <w:rFonts w:ascii="Arial" w:eastAsia="Times New Roman" w:hAnsi="Arial" w:cs="Arial"/>
            <w:color w:val="212529"/>
            <w:sz w:val="24"/>
            <w:szCs w:val="24"/>
          </w:rPr>
          <w:tab/>
          <w:t xml:space="preserve">(b) If a median is present, the Town </w:t>
        </w:r>
      </w:ins>
      <w:ins w:id="139" w:author="Ryan Crum" w:date="2023-12-08T15:53:00Z">
        <w:r w:rsidR="0088420E">
          <w:rPr>
            <w:rFonts w:ascii="Arial" w:eastAsia="Times New Roman" w:hAnsi="Arial" w:cs="Arial"/>
            <w:color w:val="212529"/>
            <w:sz w:val="24"/>
            <w:szCs w:val="24"/>
          </w:rPr>
          <w:t xml:space="preserve">Council </w:t>
        </w:r>
      </w:ins>
      <w:ins w:id="140" w:author="Ryan Crum" w:date="2023-12-08T15:33:00Z">
        <w:r>
          <w:rPr>
            <w:rFonts w:ascii="Arial" w:eastAsia="Times New Roman" w:hAnsi="Arial" w:cs="Arial"/>
            <w:color w:val="212529"/>
            <w:sz w:val="24"/>
            <w:szCs w:val="24"/>
          </w:rPr>
          <w:t xml:space="preserve">may elect to allow streetlighting to be placed within the median, at similar spacing, or in addition to the streetlight noted above.  The </w:t>
        </w:r>
      </w:ins>
      <w:ins w:id="141" w:author="Ryan Crum" w:date="2023-12-08T15:53:00Z">
        <w:r w:rsidR="0088420E">
          <w:rPr>
            <w:rFonts w:ascii="Arial" w:eastAsia="Times New Roman" w:hAnsi="Arial" w:cs="Arial"/>
            <w:color w:val="212529"/>
            <w:sz w:val="24"/>
            <w:szCs w:val="24"/>
          </w:rPr>
          <w:t>To</w:t>
        </w:r>
      </w:ins>
      <w:ins w:id="142" w:author="Ryan Crum" w:date="2023-12-08T15:54:00Z">
        <w:r w:rsidR="0088420E">
          <w:rPr>
            <w:rFonts w:ascii="Arial" w:eastAsia="Times New Roman" w:hAnsi="Arial" w:cs="Arial"/>
            <w:color w:val="212529"/>
            <w:sz w:val="24"/>
            <w:szCs w:val="24"/>
          </w:rPr>
          <w:t>wn Council</w:t>
        </w:r>
      </w:ins>
      <w:ins w:id="143" w:author="Ryan Crum" w:date="2023-12-08T15:33:00Z">
        <w:r>
          <w:rPr>
            <w:rFonts w:ascii="Arial" w:eastAsia="Times New Roman" w:hAnsi="Arial" w:cs="Arial"/>
            <w:color w:val="212529"/>
            <w:sz w:val="24"/>
            <w:szCs w:val="24"/>
          </w:rPr>
          <w:t xml:space="preserve"> may require dual luminaires on such streetlights to ensure appropriate lighting levels, or elect to use a streetlight with a mast arm</w:t>
        </w:r>
      </w:ins>
      <w:ins w:id="144" w:author="Ryan Crum" w:date="2023-12-08T15:53:00Z">
        <w:r w:rsidR="0088420E">
          <w:rPr>
            <w:rFonts w:ascii="Arial" w:eastAsia="Times New Roman" w:hAnsi="Arial" w:cs="Arial"/>
            <w:color w:val="212529"/>
            <w:sz w:val="24"/>
            <w:szCs w:val="24"/>
          </w:rPr>
          <w:t>(s)</w:t>
        </w:r>
      </w:ins>
      <w:ins w:id="145" w:author="Ryan Crum" w:date="2023-12-08T15:33:00Z">
        <w:r>
          <w:rPr>
            <w:rFonts w:ascii="Arial" w:eastAsia="Times New Roman" w:hAnsi="Arial" w:cs="Arial"/>
            <w:color w:val="212529"/>
            <w:sz w:val="24"/>
            <w:szCs w:val="24"/>
          </w:rPr>
          <w:t xml:space="preserve">; </w:t>
        </w:r>
      </w:ins>
    </w:p>
    <w:p w14:paraId="388B3528" w14:textId="0F5A6780" w:rsidR="00756E93" w:rsidRDefault="00756E93" w:rsidP="00756E93">
      <w:pPr>
        <w:shd w:val="clear" w:color="auto" w:fill="FFFFFF"/>
        <w:spacing w:line="240" w:lineRule="auto"/>
        <w:rPr>
          <w:ins w:id="146" w:author="Ryan Crum" w:date="2023-12-08T15:33:00Z"/>
          <w:rFonts w:ascii="Arial" w:eastAsia="Times New Roman" w:hAnsi="Arial" w:cs="Arial"/>
          <w:color w:val="212529"/>
          <w:sz w:val="24"/>
          <w:szCs w:val="24"/>
        </w:rPr>
      </w:pPr>
      <w:ins w:id="147" w:author="Ryan Crum" w:date="2023-12-08T15:33:00Z">
        <w:r>
          <w:rPr>
            <w:rFonts w:ascii="Arial" w:eastAsia="Times New Roman" w:hAnsi="Arial" w:cs="Arial"/>
            <w:color w:val="212529"/>
            <w:sz w:val="24"/>
            <w:szCs w:val="24"/>
          </w:rPr>
          <w:tab/>
          <w:t>(c) Streetlights shall have a maximum mounting height of thirty (30) feet;</w:t>
        </w:r>
      </w:ins>
      <w:ins w:id="148" w:author="Ryan Crum" w:date="2023-12-08T15:34:00Z">
        <w:r>
          <w:rPr>
            <w:rFonts w:ascii="Arial" w:eastAsia="Times New Roman" w:hAnsi="Arial" w:cs="Arial"/>
            <w:color w:val="212529"/>
            <w:sz w:val="24"/>
            <w:szCs w:val="24"/>
          </w:rPr>
          <w:t xml:space="preserve"> </w:t>
        </w:r>
      </w:ins>
    </w:p>
    <w:p w14:paraId="4F830570" w14:textId="77777777" w:rsidR="00756E93" w:rsidRDefault="00756E93" w:rsidP="00756E93">
      <w:pPr>
        <w:shd w:val="clear" w:color="auto" w:fill="FFFFFF"/>
        <w:spacing w:line="240" w:lineRule="auto"/>
        <w:rPr>
          <w:ins w:id="149" w:author="Ryan Crum" w:date="2023-12-08T15:33:00Z"/>
          <w:rFonts w:ascii="Arial" w:eastAsia="Times New Roman" w:hAnsi="Arial" w:cs="Arial"/>
          <w:color w:val="212529"/>
          <w:sz w:val="24"/>
          <w:szCs w:val="24"/>
        </w:rPr>
      </w:pPr>
      <w:ins w:id="150" w:author="Ryan Crum" w:date="2023-12-08T15:33:00Z">
        <w:r>
          <w:rPr>
            <w:rFonts w:ascii="Arial" w:eastAsia="Times New Roman" w:hAnsi="Arial" w:cs="Arial"/>
            <w:color w:val="212529"/>
            <w:sz w:val="24"/>
            <w:szCs w:val="24"/>
          </w:rPr>
          <w:tab/>
          <w:t xml:space="preserve">(d) All poles, bases, and components shall be black; </w:t>
        </w:r>
      </w:ins>
    </w:p>
    <w:p w14:paraId="70748595" w14:textId="77777777" w:rsidR="00756E93" w:rsidRDefault="00756E93" w:rsidP="00756E93">
      <w:pPr>
        <w:shd w:val="clear" w:color="auto" w:fill="FFFFFF"/>
        <w:spacing w:line="240" w:lineRule="auto"/>
        <w:ind w:firstLine="720"/>
        <w:rPr>
          <w:ins w:id="151" w:author="Ryan Crum" w:date="2023-12-08T15:33:00Z"/>
          <w:rFonts w:ascii="Arial" w:eastAsia="Times New Roman" w:hAnsi="Arial" w:cs="Arial"/>
          <w:color w:val="212529"/>
          <w:sz w:val="24"/>
          <w:szCs w:val="24"/>
        </w:rPr>
      </w:pPr>
      <w:ins w:id="152" w:author="Ryan Crum" w:date="2023-12-08T15:33:00Z">
        <w:r w:rsidRPr="00AA1B1C">
          <w:rPr>
            <w:rFonts w:ascii="Arial" w:eastAsia="Times New Roman" w:hAnsi="Arial" w:cs="Arial"/>
            <w:color w:val="212529"/>
            <w:sz w:val="24"/>
            <w:szCs w:val="24"/>
          </w:rPr>
          <w:t>(e) All luminaires shall be LED;</w:t>
        </w:r>
      </w:ins>
    </w:p>
    <w:p w14:paraId="4135948C" w14:textId="77777777" w:rsidR="00756E93" w:rsidRDefault="00756E93" w:rsidP="00756E93">
      <w:pPr>
        <w:shd w:val="clear" w:color="auto" w:fill="FFFFFF"/>
        <w:spacing w:line="240" w:lineRule="auto"/>
        <w:rPr>
          <w:ins w:id="153" w:author="Ryan Crum" w:date="2023-12-08T15:33:00Z"/>
          <w:rFonts w:ascii="Arial" w:eastAsia="Times New Roman" w:hAnsi="Arial" w:cs="Arial"/>
          <w:color w:val="212529"/>
          <w:sz w:val="24"/>
          <w:szCs w:val="24"/>
        </w:rPr>
      </w:pPr>
      <w:ins w:id="154" w:author="Ryan Crum" w:date="2023-12-08T15:33:00Z">
        <w:r>
          <w:rPr>
            <w:rFonts w:ascii="Arial" w:eastAsia="Times New Roman" w:hAnsi="Arial" w:cs="Arial"/>
            <w:color w:val="212529"/>
            <w:sz w:val="24"/>
            <w:szCs w:val="24"/>
          </w:rPr>
          <w:lastRenderedPageBreak/>
          <w:tab/>
          <w:t>(f) Direct-burial poles shall be prohibited;</w:t>
        </w:r>
      </w:ins>
    </w:p>
    <w:p w14:paraId="3F909C98" w14:textId="77777777" w:rsidR="00756E93" w:rsidRDefault="00756E93" w:rsidP="00756E93">
      <w:pPr>
        <w:shd w:val="clear" w:color="auto" w:fill="FFFFFF"/>
        <w:spacing w:line="240" w:lineRule="auto"/>
        <w:rPr>
          <w:ins w:id="155" w:author="Ryan Crum" w:date="2023-12-08T15:33:00Z"/>
          <w:rFonts w:ascii="Arial" w:eastAsia="Times New Roman" w:hAnsi="Arial" w:cs="Arial"/>
          <w:color w:val="212529"/>
          <w:sz w:val="24"/>
          <w:szCs w:val="24"/>
        </w:rPr>
      </w:pPr>
      <w:ins w:id="156" w:author="Ryan Crum" w:date="2023-12-08T15:33:00Z">
        <w:r>
          <w:rPr>
            <w:rFonts w:ascii="Arial" w:eastAsia="Times New Roman" w:hAnsi="Arial" w:cs="Arial"/>
            <w:color w:val="212529"/>
            <w:sz w:val="24"/>
            <w:szCs w:val="24"/>
          </w:rPr>
          <w:tab/>
          <w:t xml:space="preserve">(g) Streetlights shall be as shown in Exhibit B, or as otherwise approved by the Plan Commission. </w:t>
        </w:r>
      </w:ins>
    </w:p>
    <w:p w14:paraId="1D8A433E" w14:textId="182C91BE" w:rsidR="00756E93" w:rsidRDefault="00756E93" w:rsidP="00756E93">
      <w:pPr>
        <w:shd w:val="clear" w:color="auto" w:fill="FFFFFF"/>
        <w:spacing w:line="240" w:lineRule="auto"/>
        <w:rPr>
          <w:ins w:id="157" w:author="Ryan Crum" w:date="2023-12-08T15:36:00Z"/>
          <w:rFonts w:ascii="Arial" w:eastAsia="Times New Roman" w:hAnsi="Arial" w:cs="Arial"/>
          <w:color w:val="212529"/>
          <w:sz w:val="24"/>
          <w:szCs w:val="24"/>
        </w:rPr>
      </w:pPr>
      <w:ins w:id="158" w:author="Ryan Crum" w:date="2023-12-08T15:33:00Z">
        <w:r>
          <w:rPr>
            <w:rFonts w:ascii="Arial" w:eastAsia="Times New Roman" w:hAnsi="Arial" w:cs="Arial"/>
            <w:color w:val="212529"/>
            <w:sz w:val="24"/>
            <w:szCs w:val="24"/>
          </w:rPr>
          <w:tab/>
          <w:t>(1</w:t>
        </w:r>
      </w:ins>
      <w:ins w:id="159" w:author="Ryan Crum" w:date="2023-12-08T16:09:00Z">
        <w:r w:rsidR="00F21943">
          <w:rPr>
            <w:rFonts w:ascii="Arial" w:eastAsia="Times New Roman" w:hAnsi="Arial" w:cs="Arial"/>
            <w:color w:val="212529"/>
            <w:sz w:val="24"/>
            <w:szCs w:val="24"/>
          </w:rPr>
          <w:t>2</w:t>
        </w:r>
      </w:ins>
      <w:ins w:id="160" w:author="Ryan Crum" w:date="2023-12-08T15:33:00Z">
        <w:r>
          <w:rPr>
            <w:rFonts w:ascii="Arial" w:eastAsia="Times New Roman" w:hAnsi="Arial" w:cs="Arial"/>
            <w:color w:val="212529"/>
            <w:sz w:val="24"/>
            <w:szCs w:val="24"/>
          </w:rPr>
          <w:t>) Streetlights shall be required along all new (public) Local streets as further described below:</w:t>
        </w:r>
      </w:ins>
    </w:p>
    <w:p w14:paraId="031B94E0" w14:textId="77777777" w:rsidR="0088420E" w:rsidRDefault="00756E93" w:rsidP="00756E93">
      <w:pPr>
        <w:shd w:val="clear" w:color="auto" w:fill="FFFFFF"/>
        <w:spacing w:line="240" w:lineRule="auto"/>
        <w:ind w:firstLine="720"/>
        <w:rPr>
          <w:ins w:id="161" w:author="Ryan Crum" w:date="2023-12-08T15:54:00Z"/>
          <w:rFonts w:ascii="Arial" w:eastAsia="Times New Roman" w:hAnsi="Arial" w:cs="Arial"/>
          <w:color w:val="212529"/>
          <w:sz w:val="24"/>
          <w:szCs w:val="24"/>
        </w:rPr>
      </w:pPr>
      <w:ins w:id="162" w:author="Ryan Crum" w:date="2023-12-08T15:36:00Z">
        <w:r>
          <w:rPr>
            <w:rFonts w:ascii="Arial" w:eastAsia="Times New Roman" w:hAnsi="Arial" w:cs="Arial"/>
            <w:color w:val="212529"/>
            <w:sz w:val="24"/>
            <w:szCs w:val="24"/>
          </w:rPr>
          <w:t>(</w:t>
        </w:r>
      </w:ins>
      <w:ins w:id="163" w:author="Ryan Crum" w:date="2023-12-08T15:37:00Z">
        <w:r>
          <w:rPr>
            <w:rFonts w:ascii="Arial" w:eastAsia="Times New Roman" w:hAnsi="Arial" w:cs="Arial"/>
            <w:color w:val="212529"/>
            <w:sz w:val="24"/>
            <w:szCs w:val="24"/>
          </w:rPr>
          <w:t xml:space="preserve">a) Streetlights </w:t>
        </w:r>
      </w:ins>
      <w:ins w:id="164" w:author="Ryan Crum" w:date="2023-12-08T15:33:00Z">
        <w:r w:rsidRPr="00857F27">
          <w:rPr>
            <w:rFonts w:ascii="Arial" w:eastAsia="Times New Roman" w:hAnsi="Arial" w:cs="Arial"/>
            <w:color w:val="212529"/>
            <w:sz w:val="24"/>
            <w:szCs w:val="24"/>
          </w:rPr>
          <w:t>shall be placed at a minimum of every 200 to 250 feet on property lines staggered on opposite sides of the street and at intersections, curves, cul-de-sacs, and entrances to any development</w:t>
        </w:r>
        <w:r w:rsidRPr="00520B98">
          <w:rPr>
            <w:rFonts w:ascii="Arial" w:eastAsia="Times New Roman" w:hAnsi="Arial" w:cs="Arial"/>
            <w:color w:val="212529"/>
            <w:sz w:val="24"/>
            <w:szCs w:val="24"/>
          </w:rPr>
          <w:t>.</w:t>
        </w:r>
        <w:r>
          <w:rPr>
            <w:rFonts w:ascii="Arial" w:eastAsia="Times New Roman" w:hAnsi="Arial" w:cs="Arial"/>
            <w:color w:val="212529"/>
            <w:sz w:val="24"/>
            <w:szCs w:val="24"/>
          </w:rPr>
          <w:tab/>
        </w:r>
      </w:ins>
    </w:p>
    <w:p w14:paraId="29D455FA" w14:textId="3AC06CD2" w:rsidR="00756E93" w:rsidRDefault="00756E93" w:rsidP="00756E93">
      <w:pPr>
        <w:shd w:val="clear" w:color="auto" w:fill="FFFFFF"/>
        <w:spacing w:line="240" w:lineRule="auto"/>
        <w:ind w:firstLine="720"/>
        <w:rPr>
          <w:ins w:id="165" w:author="Ryan Crum" w:date="2023-12-08T15:33:00Z"/>
          <w:rFonts w:ascii="Arial" w:eastAsia="Times New Roman" w:hAnsi="Arial" w:cs="Arial"/>
          <w:color w:val="212529"/>
          <w:sz w:val="24"/>
          <w:szCs w:val="24"/>
        </w:rPr>
        <w:pPrChange w:id="166" w:author="Ryan Crum" w:date="2023-12-08T15:36:00Z">
          <w:pPr>
            <w:shd w:val="clear" w:color="auto" w:fill="FFFFFF"/>
            <w:spacing w:line="240" w:lineRule="auto"/>
          </w:pPr>
        </w:pPrChange>
      </w:pPr>
      <w:ins w:id="167" w:author="Ryan Crum" w:date="2023-12-08T15:33:00Z">
        <w:r>
          <w:rPr>
            <w:rFonts w:ascii="Arial" w:eastAsia="Times New Roman" w:hAnsi="Arial" w:cs="Arial"/>
            <w:color w:val="212529"/>
            <w:sz w:val="24"/>
            <w:szCs w:val="24"/>
          </w:rPr>
          <w:t xml:space="preserve">(b) Streetlights shall have a maximum mounting height of eighteen (18) feet; </w:t>
        </w:r>
      </w:ins>
    </w:p>
    <w:p w14:paraId="51F31ABB" w14:textId="3D869BCF" w:rsidR="00756E93" w:rsidRDefault="00756E93" w:rsidP="00756E93">
      <w:pPr>
        <w:shd w:val="clear" w:color="auto" w:fill="FFFFFF"/>
        <w:spacing w:line="240" w:lineRule="auto"/>
        <w:rPr>
          <w:ins w:id="168" w:author="Ryan Crum" w:date="2023-12-08T15:33:00Z"/>
          <w:rFonts w:ascii="Arial" w:eastAsia="Times New Roman" w:hAnsi="Arial" w:cs="Arial"/>
          <w:color w:val="212529"/>
          <w:sz w:val="24"/>
          <w:szCs w:val="24"/>
        </w:rPr>
      </w:pPr>
      <w:ins w:id="169" w:author="Ryan Crum" w:date="2023-12-08T15:33:00Z">
        <w:r>
          <w:rPr>
            <w:rFonts w:ascii="Arial" w:eastAsia="Times New Roman" w:hAnsi="Arial" w:cs="Arial"/>
            <w:color w:val="212529"/>
            <w:sz w:val="24"/>
            <w:szCs w:val="24"/>
          </w:rPr>
          <w:tab/>
          <w:t>(</w:t>
        </w:r>
      </w:ins>
      <w:ins w:id="170" w:author="Ryan Crum" w:date="2023-12-08T15:37:00Z">
        <w:r>
          <w:rPr>
            <w:rFonts w:ascii="Arial" w:eastAsia="Times New Roman" w:hAnsi="Arial" w:cs="Arial"/>
            <w:color w:val="212529"/>
            <w:sz w:val="24"/>
            <w:szCs w:val="24"/>
          </w:rPr>
          <w:t>b</w:t>
        </w:r>
      </w:ins>
      <w:ins w:id="171" w:author="Ryan Crum" w:date="2023-12-08T15:33:00Z">
        <w:r>
          <w:rPr>
            <w:rFonts w:ascii="Arial" w:eastAsia="Times New Roman" w:hAnsi="Arial" w:cs="Arial"/>
            <w:color w:val="212529"/>
            <w:sz w:val="24"/>
            <w:szCs w:val="24"/>
          </w:rPr>
          <w:t xml:space="preserve">) All poles, bases, and components shall be black; </w:t>
        </w:r>
      </w:ins>
    </w:p>
    <w:p w14:paraId="765559A3" w14:textId="2141C59D" w:rsidR="00756E93" w:rsidRDefault="00756E93" w:rsidP="00756E93">
      <w:pPr>
        <w:shd w:val="clear" w:color="auto" w:fill="FFFFFF"/>
        <w:spacing w:line="240" w:lineRule="auto"/>
        <w:ind w:firstLine="720"/>
        <w:rPr>
          <w:ins w:id="172" w:author="Ryan Crum" w:date="2023-12-08T15:33:00Z"/>
          <w:rFonts w:ascii="Arial" w:eastAsia="Times New Roman" w:hAnsi="Arial" w:cs="Arial"/>
          <w:color w:val="212529"/>
          <w:sz w:val="24"/>
          <w:szCs w:val="24"/>
        </w:rPr>
      </w:pPr>
      <w:ins w:id="173" w:author="Ryan Crum" w:date="2023-12-08T15:33:00Z">
        <w:r w:rsidRPr="00AA1B1C">
          <w:rPr>
            <w:rFonts w:ascii="Arial" w:eastAsia="Times New Roman" w:hAnsi="Arial" w:cs="Arial"/>
            <w:color w:val="212529"/>
            <w:sz w:val="24"/>
            <w:szCs w:val="24"/>
          </w:rPr>
          <w:t>(</w:t>
        </w:r>
      </w:ins>
      <w:ins w:id="174" w:author="Ryan Crum" w:date="2023-12-08T15:37:00Z">
        <w:r>
          <w:rPr>
            <w:rFonts w:ascii="Arial" w:eastAsia="Times New Roman" w:hAnsi="Arial" w:cs="Arial"/>
            <w:color w:val="212529"/>
            <w:sz w:val="24"/>
            <w:szCs w:val="24"/>
          </w:rPr>
          <w:t>c</w:t>
        </w:r>
      </w:ins>
      <w:ins w:id="175" w:author="Ryan Crum" w:date="2023-12-08T15:33:00Z">
        <w:r w:rsidRPr="00AA1B1C">
          <w:rPr>
            <w:rFonts w:ascii="Arial" w:eastAsia="Times New Roman" w:hAnsi="Arial" w:cs="Arial"/>
            <w:color w:val="212529"/>
            <w:sz w:val="24"/>
            <w:szCs w:val="24"/>
          </w:rPr>
          <w:t>) All luminaires shall be LED;</w:t>
        </w:r>
      </w:ins>
    </w:p>
    <w:p w14:paraId="435CBD06" w14:textId="571F04EA" w:rsidR="00756E93" w:rsidRDefault="00756E93" w:rsidP="00756E93">
      <w:pPr>
        <w:shd w:val="clear" w:color="auto" w:fill="FFFFFF"/>
        <w:spacing w:line="240" w:lineRule="auto"/>
        <w:rPr>
          <w:ins w:id="176" w:author="Ryan Crum" w:date="2023-12-08T15:33:00Z"/>
          <w:rFonts w:ascii="Arial" w:eastAsia="Times New Roman" w:hAnsi="Arial" w:cs="Arial"/>
          <w:color w:val="212529"/>
          <w:sz w:val="24"/>
          <w:szCs w:val="24"/>
        </w:rPr>
      </w:pPr>
      <w:ins w:id="177" w:author="Ryan Crum" w:date="2023-12-08T15:33:00Z">
        <w:r>
          <w:rPr>
            <w:rFonts w:ascii="Arial" w:eastAsia="Times New Roman" w:hAnsi="Arial" w:cs="Arial"/>
            <w:color w:val="212529"/>
            <w:sz w:val="24"/>
            <w:szCs w:val="24"/>
          </w:rPr>
          <w:tab/>
          <w:t>(</w:t>
        </w:r>
      </w:ins>
      <w:ins w:id="178" w:author="Ryan Crum" w:date="2023-12-08T15:37:00Z">
        <w:r>
          <w:rPr>
            <w:rFonts w:ascii="Arial" w:eastAsia="Times New Roman" w:hAnsi="Arial" w:cs="Arial"/>
            <w:color w:val="212529"/>
            <w:sz w:val="24"/>
            <w:szCs w:val="24"/>
          </w:rPr>
          <w:t>d</w:t>
        </w:r>
      </w:ins>
      <w:ins w:id="179" w:author="Ryan Crum" w:date="2023-12-08T15:33:00Z">
        <w:r>
          <w:rPr>
            <w:rFonts w:ascii="Arial" w:eastAsia="Times New Roman" w:hAnsi="Arial" w:cs="Arial"/>
            <w:color w:val="212529"/>
            <w:sz w:val="24"/>
            <w:szCs w:val="24"/>
          </w:rPr>
          <w:t>) Direct-burial poles shall be prohibited;</w:t>
        </w:r>
      </w:ins>
    </w:p>
    <w:p w14:paraId="57CC5DEE" w14:textId="377CE51C" w:rsidR="00756E93" w:rsidRDefault="00756E93" w:rsidP="00756E93">
      <w:pPr>
        <w:shd w:val="clear" w:color="auto" w:fill="FFFFFF"/>
        <w:spacing w:line="240" w:lineRule="auto"/>
        <w:rPr>
          <w:ins w:id="180" w:author="Ryan Crum" w:date="2023-12-08T15:33:00Z"/>
          <w:rFonts w:ascii="Arial" w:eastAsia="Times New Roman" w:hAnsi="Arial" w:cs="Arial"/>
          <w:color w:val="212529"/>
          <w:sz w:val="24"/>
          <w:szCs w:val="24"/>
        </w:rPr>
      </w:pPr>
      <w:ins w:id="181" w:author="Ryan Crum" w:date="2023-12-08T15:33:00Z">
        <w:r>
          <w:rPr>
            <w:rFonts w:ascii="Arial" w:eastAsia="Times New Roman" w:hAnsi="Arial" w:cs="Arial"/>
            <w:color w:val="212529"/>
            <w:sz w:val="24"/>
            <w:szCs w:val="24"/>
          </w:rPr>
          <w:tab/>
          <w:t>(</w:t>
        </w:r>
      </w:ins>
      <w:ins w:id="182" w:author="Ryan Crum" w:date="2023-12-08T15:37:00Z">
        <w:r>
          <w:rPr>
            <w:rFonts w:ascii="Arial" w:eastAsia="Times New Roman" w:hAnsi="Arial" w:cs="Arial"/>
            <w:color w:val="212529"/>
            <w:sz w:val="24"/>
            <w:szCs w:val="24"/>
          </w:rPr>
          <w:t>e</w:t>
        </w:r>
      </w:ins>
      <w:ins w:id="183" w:author="Ryan Crum" w:date="2023-12-08T15:33:00Z">
        <w:r>
          <w:rPr>
            <w:rFonts w:ascii="Arial" w:eastAsia="Times New Roman" w:hAnsi="Arial" w:cs="Arial"/>
            <w:color w:val="212529"/>
            <w:sz w:val="24"/>
            <w:szCs w:val="24"/>
          </w:rPr>
          <w:t xml:space="preserve">) Streetlights shall be as shown in Exhibit A, or as otherwise approved by the Plan Commission. </w:t>
        </w:r>
      </w:ins>
    </w:p>
    <w:p w14:paraId="563C49A1" w14:textId="39A8D067" w:rsidR="00756E93" w:rsidRPr="00520B98" w:rsidRDefault="00756E93" w:rsidP="00756E93">
      <w:pPr>
        <w:shd w:val="clear" w:color="auto" w:fill="FFFFFF"/>
        <w:spacing w:line="240" w:lineRule="auto"/>
        <w:ind w:firstLine="450"/>
        <w:rPr>
          <w:ins w:id="184" w:author="Ryan Crum" w:date="2023-12-08T15:33:00Z"/>
          <w:rFonts w:ascii="Arial" w:eastAsia="Times New Roman" w:hAnsi="Arial" w:cs="Arial"/>
          <w:color w:val="212529"/>
          <w:sz w:val="24"/>
          <w:szCs w:val="24"/>
        </w:rPr>
      </w:pPr>
      <w:ins w:id="185" w:author="Ryan Crum" w:date="2023-12-08T15:33:00Z">
        <w:r w:rsidRPr="00520B98">
          <w:rPr>
            <w:rFonts w:ascii="Arial" w:eastAsia="Times New Roman" w:hAnsi="Arial" w:cs="Arial"/>
            <w:color w:val="212529"/>
            <w:sz w:val="24"/>
            <w:szCs w:val="24"/>
          </w:rPr>
          <w:t>(1</w:t>
        </w:r>
      </w:ins>
      <w:ins w:id="186" w:author="Ryan Crum" w:date="2023-12-08T16:09:00Z">
        <w:r w:rsidR="00F21943">
          <w:rPr>
            <w:rFonts w:ascii="Arial" w:eastAsia="Times New Roman" w:hAnsi="Arial" w:cs="Arial"/>
            <w:color w:val="212529"/>
            <w:sz w:val="24"/>
            <w:szCs w:val="24"/>
          </w:rPr>
          <w:t>3</w:t>
        </w:r>
      </w:ins>
      <w:ins w:id="187" w:author="Ryan Crum" w:date="2023-12-08T15:33:00Z">
        <w:r w:rsidRPr="00520B98">
          <w:rPr>
            <w:rFonts w:ascii="Arial" w:eastAsia="Times New Roman" w:hAnsi="Arial" w:cs="Arial"/>
            <w:color w:val="212529"/>
            <w:sz w:val="24"/>
            <w:szCs w:val="24"/>
          </w:rPr>
          <w:t xml:space="preserve">) </w:t>
        </w:r>
        <w:r>
          <w:rPr>
            <w:rFonts w:ascii="Arial" w:eastAsia="Times New Roman" w:hAnsi="Arial" w:cs="Arial"/>
            <w:color w:val="212529"/>
            <w:sz w:val="24"/>
            <w:szCs w:val="24"/>
          </w:rPr>
          <w:t xml:space="preserve">If </w:t>
        </w:r>
        <w:r w:rsidRPr="00520B98">
          <w:rPr>
            <w:rFonts w:ascii="Arial" w:eastAsia="Times New Roman" w:hAnsi="Arial" w:cs="Arial"/>
            <w:color w:val="212529"/>
            <w:sz w:val="24"/>
            <w:szCs w:val="24"/>
          </w:rPr>
          <w:t xml:space="preserve">streetlighting is not required along a roadway, a streetlight shall be installed at all intersections along the perimeter of proposed development project. The type of streetlight, for perimeter </w:t>
        </w:r>
        <w:r w:rsidRPr="00592C04">
          <w:rPr>
            <w:rFonts w:ascii="Arial" w:eastAsia="Times New Roman" w:hAnsi="Arial" w:cs="Arial"/>
            <w:color w:val="212529"/>
            <w:sz w:val="24"/>
            <w:szCs w:val="24"/>
          </w:rPr>
          <w:t xml:space="preserve">intersections, </w:t>
        </w:r>
        <w:r w:rsidRPr="00520B98">
          <w:rPr>
            <w:rFonts w:ascii="Arial" w:eastAsia="Times New Roman" w:hAnsi="Arial" w:cs="Arial"/>
            <w:color w:val="212529"/>
            <w:sz w:val="24"/>
            <w:szCs w:val="24"/>
          </w:rPr>
          <w:t xml:space="preserve">shall be determined by the </w:t>
        </w:r>
        <w:r>
          <w:rPr>
            <w:rFonts w:ascii="Arial" w:eastAsia="Times New Roman" w:hAnsi="Arial" w:cs="Arial"/>
            <w:color w:val="212529"/>
            <w:sz w:val="24"/>
            <w:szCs w:val="24"/>
          </w:rPr>
          <w:t>Plan Commission</w:t>
        </w:r>
        <w:r w:rsidRPr="00520B98">
          <w:rPr>
            <w:rFonts w:ascii="Arial" w:eastAsia="Times New Roman" w:hAnsi="Arial" w:cs="Arial"/>
            <w:color w:val="212529"/>
            <w:sz w:val="24"/>
            <w:szCs w:val="24"/>
          </w:rPr>
          <w:t>.</w:t>
        </w:r>
      </w:ins>
    </w:p>
    <w:p w14:paraId="6C425881" w14:textId="19BA3DD2" w:rsidR="0088420E" w:rsidRPr="00857F27" w:rsidDel="004D116D" w:rsidRDefault="0088420E" w:rsidP="0088420E">
      <w:pPr>
        <w:shd w:val="clear" w:color="auto" w:fill="FFFFFF"/>
        <w:spacing w:line="240" w:lineRule="auto"/>
        <w:rPr>
          <w:del w:id="188" w:author="Ryan Crum" w:date="2023-12-08T16:01:00Z"/>
          <w:rFonts w:ascii="Arial" w:eastAsia="Times New Roman" w:hAnsi="Arial" w:cs="Arial"/>
          <w:color w:val="212529"/>
          <w:sz w:val="24"/>
          <w:szCs w:val="24"/>
        </w:rPr>
      </w:pPr>
      <w:del w:id="189" w:author="Ryan Crum" w:date="2023-12-08T16:01:00Z">
        <w:r w:rsidRPr="00857F27" w:rsidDel="004D116D">
          <w:rPr>
            <w:rFonts w:ascii="Arial" w:eastAsia="Times New Roman" w:hAnsi="Arial" w:cs="Arial"/>
            <w:color w:val="212529"/>
            <w:sz w:val="24"/>
            <w:szCs w:val="24"/>
          </w:rPr>
          <w:delText>(D)   </w:delText>
        </w:r>
        <w:r w:rsidRPr="00857F27" w:rsidDel="004D116D">
          <w:rPr>
            <w:rFonts w:ascii="Arial" w:eastAsia="Times New Roman" w:hAnsi="Arial" w:cs="Arial"/>
            <w:i/>
            <w:iCs/>
            <w:color w:val="212529"/>
            <w:sz w:val="24"/>
            <w:szCs w:val="24"/>
          </w:rPr>
          <w:delText>Non-residential street lights.  </w:delText>
        </w:r>
        <w:r w:rsidRPr="00857F27" w:rsidDel="004D116D">
          <w:rPr>
            <w:rFonts w:ascii="Arial" w:eastAsia="Times New Roman" w:hAnsi="Arial" w:cs="Arial"/>
            <w:color w:val="212529"/>
            <w:sz w:val="24"/>
            <w:szCs w:val="24"/>
          </w:rPr>
          <w:delText>All standards set forth in division (C), Residential Street Lights, above shall apply where not in direct conflict with those additional criteria set forth below.  In the event that one or more of the following criteria conflicts with the criteria set forth in division (C), the more restrictive standard shall apply.</w:delText>
        </w:r>
      </w:del>
    </w:p>
    <w:p w14:paraId="48030E9C" w14:textId="24BB2FAE" w:rsidR="0088420E" w:rsidDel="004D116D" w:rsidRDefault="0088420E" w:rsidP="0088420E">
      <w:pPr>
        <w:pStyle w:val="ListParagraph"/>
        <w:shd w:val="clear" w:color="auto" w:fill="FFFFFF"/>
        <w:spacing w:after="160" w:line="240" w:lineRule="auto"/>
        <w:ind w:left="890"/>
        <w:rPr>
          <w:del w:id="190" w:author="Ryan Crum" w:date="2023-12-08T16:01:00Z"/>
          <w:rFonts w:ascii="Arial" w:eastAsia="Times New Roman" w:hAnsi="Arial" w:cs="Arial"/>
          <w:color w:val="212529"/>
          <w:sz w:val="24"/>
          <w:szCs w:val="24"/>
        </w:rPr>
      </w:pPr>
      <w:del w:id="191" w:author="Ryan Crum" w:date="2023-12-08T16:01:00Z">
        <w:r w:rsidRPr="00520B98" w:rsidDel="004D116D">
          <w:rPr>
            <w:rFonts w:ascii="Arial" w:eastAsia="Times New Roman" w:hAnsi="Arial" w:cs="Arial"/>
            <w:color w:val="212529"/>
            <w:sz w:val="24"/>
            <w:szCs w:val="24"/>
          </w:rPr>
          <w:delText>Street lighting shall be installed every 125 feet on center, directly across the street from existing or planned street lights, in all new developments through the incorporated town on CR 600 W and on Broadway. Refer to § </w:delText>
        </w:r>
        <w:r w:rsidRPr="004B31C2" w:rsidDel="004D116D">
          <w:fldChar w:fldCharType="begin"/>
        </w:r>
        <w:r w:rsidDel="004D116D">
          <w:delInstrText>HYPERLINK "https://codelibrary.amlegal.com/codes/mccordsville/latest/mccordsville_in/0-0-0-5814" \l "JD_154.091"</w:delInstrText>
        </w:r>
        <w:r w:rsidRPr="004B31C2" w:rsidDel="004D116D">
          <w:fldChar w:fldCharType="separate"/>
        </w:r>
        <w:r w:rsidRPr="00520B98" w:rsidDel="004D116D">
          <w:rPr>
            <w:rFonts w:ascii="Arial" w:eastAsia="Times New Roman" w:hAnsi="Arial" w:cs="Arial"/>
            <w:color w:val="4275BD"/>
            <w:sz w:val="24"/>
            <w:szCs w:val="24"/>
            <w:u w:val="single"/>
          </w:rPr>
          <w:delText>154.091</w:delText>
        </w:r>
        <w:r w:rsidRPr="00520B98" w:rsidDel="004D116D">
          <w:rPr>
            <w:rFonts w:ascii="Arial" w:eastAsia="Times New Roman" w:hAnsi="Arial" w:cs="Arial"/>
            <w:color w:val="4275BD"/>
            <w:sz w:val="24"/>
            <w:szCs w:val="24"/>
            <w:u w:val="single"/>
          </w:rPr>
          <w:fldChar w:fldCharType="end"/>
        </w:r>
        <w:r w:rsidRPr="00520B98" w:rsidDel="004D116D">
          <w:rPr>
            <w:rFonts w:ascii="Arial" w:eastAsia="Times New Roman" w:hAnsi="Arial" w:cs="Arial"/>
            <w:color w:val="212529"/>
            <w:sz w:val="24"/>
            <w:szCs w:val="24"/>
          </w:rPr>
          <w:delText>, Highway Corridor Overlay District, of this chapter. Additionally, a streetlight shall be installed at all intersections along the perimeter of proposed development project. The type of streetlight to be installed shall be determined by the Town Engineer.</w:delText>
        </w:r>
        <w:r w:rsidDel="004D116D">
          <w:rPr>
            <w:rFonts w:ascii="Arial" w:eastAsia="Times New Roman" w:hAnsi="Arial" w:cs="Arial"/>
            <w:color w:val="212529"/>
            <w:sz w:val="24"/>
            <w:szCs w:val="24"/>
          </w:rPr>
          <w:delText>(2) For commercial uses along arterial roads, the illumination shall be 1.2 footcandles, for collector street locations 0.8 footcandles, and for local street locations 0.6 footcandles.</w:delText>
        </w:r>
      </w:del>
    </w:p>
    <w:p w14:paraId="2369586A" w14:textId="0A6BAF15" w:rsidR="0088420E" w:rsidDel="004D116D" w:rsidRDefault="0088420E" w:rsidP="0088420E">
      <w:pPr>
        <w:pStyle w:val="ListParagraph"/>
        <w:shd w:val="clear" w:color="auto" w:fill="FFFFFF"/>
        <w:spacing w:after="160" w:line="240" w:lineRule="auto"/>
        <w:ind w:left="890"/>
        <w:rPr>
          <w:del w:id="192" w:author="Ryan Crum" w:date="2023-12-08T16:01:00Z"/>
          <w:rFonts w:ascii="Arial" w:eastAsia="Times New Roman" w:hAnsi="Arial" w:cs="Arial"/>
          <w:color w:val="212529"/>
          <w:sz w:val="24"/>
          <w:szCs w:val="24"/>
        </w:rPr>
      </w:pPr>
      <w:del w:id="193" w:author="Ryan Crum" w:date="2023-12-08T16:01:00Z">
        <w:r w:rsidDel="004D116D">
          <w:rPr>
            <w:rFonts w:ascii="Arial" w:eastAsia="Times New Roman" w:hAnsi="Arial" w:cs="Arial"/>
            <w:color w:val="212529"/>
            <w:sz w:val="24"/>
            <w:szCs w:val="24"/>
          </w:rPr>
          <w:delText>(3) All lighting shall be consistent with Chapter 154., Appendix C, Lighting Drawings.</w:delText>
        </w:r>
      </w:del>
    </w:p>
    <w:p w14:paraId="722537B7" w14:textId="798B8EC4" w:rsidR="0088420E" w:rsidRPr="00520B98" w:rsidDel="004D116D" w:rsidRDefault="0088420E" w:rsidP="0088420E">
      <w:pPr>
        <w:pStyle w:val="ListParagraph"/>
        <w:shd w:val="clear" w:color="auto" w:fill="FFFFFF"/>
        <w:spacing w:after="160" w:line="240" w:lineRule="auto"/>
        <w:ind w:left="890"/>
        <w:rPr>
          <w:del w:id="194" w:author="Ryan Crum" w:date="2023-12-08T16:01:00Z"/>
          <w:rFonts w:ascii="Arial" w:eastAsia="Times New Roman" w:hAnsi="Arial" w:cs="Arial"/>
          <w:color w:val="212529"/>
          <w:sz w:val="24"/>
          <w:szCs w:val="24"/>
        </w:rPr>
      </w:pPr>
      <w:del w:id="195" w:author="Ryan Crum" w:date="2023-12-08T16:01:00Z">
        <w:r w:rsidDel="004D116D">
          <w:rPr>
            <w:rFonts w:ascii="Arial" w:eastAsia="Times New Roman" w:hAnsi="Arial" w:cs="Arial"/>
            <w:color w:val="212529"/>
            <w:sz w:val="24"/>
            <w:szCs w:val="24"/>
          </w:rPr>
          <w:delText xml:space="preserve">(4) All fixtures shall be mounted on standards or columns as specified in division (C)(5) above, not to exceed 30 feet in height.  Lighting fixture, standards, or columns shall be mounted in an approved concrete foundation in compliance with specifications by the state of Indiana. </w:delText>
        </w:r>
      </w:del>
    </w:p>
    <w:p w14:paraId="37B742E0" w14:textId="35F5D040"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(E)   </w:t>
      </w:r>
      <w:r w:rsidRPr="00857F27">
        <w:rPr>
          <w:rFonts w:ascii="Arial" w:eastAsia="Times New Roman" w:hAnsi="Arial" w:cs="Arial"/>
          <w:i/>
          <w:iCs/>
          <w:color w:val="212529"/>
          <w:sz w:val="24"/>
          <w:szCs w:val="24"/>
        </w:rPr>
        <w:t>Illuminated canopy requirements. </w:t>
      </w:r>
      <w:r w:rsidRPr="00857F27">
        <w:rPr>
          <w:rFonts w:ascii="Arial" w:eastAsia="Times New Roman" w:hAnsi="Arial" w:cs="Arial"/>
          <w:color w:val="212529"/>
          <w:sz w:val="24"/>
          <w:szCs w:val="24"/>
        </w:rPr>
        <w:t xml:space="preserve">Lighting levels under canopies for gas stations, convenience stores, drive-up banking centers, and similar locations shall be adequate </w:t>
      </w:r>
      <w:r w:rsidRPr="00857F27">
        <w:rPr>
          <w:rFonts w:ascii="Arial" w:eastAsia="Times New Roman" w:hAnsi="Arial" w:cs="Arial"/>
          <w:color w:val="212529"/>
          <w:sz w:val="24"/>
          <w:szCs w:val="24"/>
        </w:rPr>
        <w:lastRenderedPageBreak/>
        <w:t xml:space="preserve">to facilitate the activities taking place on the </w:t>
      </w:r>
      <w:r w:rsidR="00B426F1" w:rsidRPr="00857F27">
        <w:rPr>
          <w:rFonts w:ascii="Arial" w:eastAsia="Times New Roman" w:hAnsi="Arial" w:cs="Arial"/>
          <w:color w:val="212529"/>
          <w:sz w:val="24"/>
          <w:szCs w:val="24"/>
        </w:rPr>
        <w:t>property and</w:t>
      </w:r>
      <w:r w:rsidRPr="00857F27">
        <w:rPr>
          <w:rFonts w:ascii="Arial" w:eastAsia="Times New Roman" w:hAnsi="Arial" w:cs="Arial"/>
          <w:color w:val="212529"/>
          <w:sz w:val="24"/>
          <w:szCs w:val="24"/>
        </w:rPr>
        <w:t xml:space="preserve"> shall not be used for the purpose of illuminating signs. Such lighting shall be in compliance with the following requirements:</w:t>
      </w:r>
    </w:p>
    <w:p w14:paraId="0C8D5D33"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w:t>
      </w:r>
      <w:r w:rsidRPr="00857F27">
        <w:rPr>
          <w:rFonts w:ascii="Arial" w:eastAsia="Times New Roman" w:hAnsi="Arial" w:cs="Arial"/>
          <w:i/>
          <w:iCs/>
          <w:color w:val="212529"/>
          <w:sz w:val="24"/>
          <w:szCs w:val="24"/>
        </w:rPr>
        <w:t>Lighting fixtures.  </w:t>
      </w:r>
      <w:r w:rsidRPr="00857F27">
        <w:rPr>
          <w:rFonts w:ascii="Arial" w:eastAsia="Times New Roman" w:hAnsi="Arial" w:cs="Arial"/>
          <w:color w:val="212529"/>
          <w:sz w:val="24"/>
          <w:szCs w:val="24"/>
        </w:rPr>
        <w:t>Lighting fixtures on canopies shall comply with either of the following requirements:</w:t>
      </w:r>
    </w:p>
    <w:p w14:paraId="263D2E7E"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(a)   All light fixtures mounted on the canopies shall be recessed so that the lens cover is recessed or flush with the bottom surface (ceiling) of the canopy, or</w:t>
      </w:r>
    </w:p>
    <w:p w14:paraId="142D5DC2"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(b)   The lighting of the canopy shall use indirect lighting through which light is beamed upward and then reflected down from the underside of the canopy by light fixtures that are shielded so that illumination is focused exclusively on the underside of the canopy.</w:t>
      </w:r>
    </w:p>
    <w:p w14:paraId="2B72A7FB"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(2)   </w:t>
      </w:r>
      <w:r w:rsidRPr="00857F27">
        <w:rPr>
          <w:rFonts w:ascii="Arial" w:eastAsia="Times New Roman" w:hAnsi="Arial" w:cs="Arial"/>
          <w:i/>
          <w:iCs/>
          <w:color w:val="212529"/>
          <w:sz w:val="24"/>
          <w:szCs w:val="24"/>
        </w:rPr>
        <w:t>Fixture location.  </w:t>
      </w:r>
      <w:r w:rsidRPr="00857F27">
        <w:rPr>
          <w:rFonts w:ascii="Arial" w:eastAsia="Times New Roman" w:hAnsi="Arial" w:cs="Arial"/>
          <w:color w:val="212529"/>
          <w:sz w:val="24"/>
          <w:szCs w:val="24"/>
        </w:rPr>
        <w:t>Lights shall not be mounted on the top or sides of any canopy and the sides of the canopy shall not be illuminated. In no instances shall this be interpreted as prohibiting the placement of signs on the canopy which are illuminated consistent with the standards for sign illumination in this section.</w:t>
      </w:r>
    </w:p>
    <w:p w14:paraId="68A30D1E"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(F)   </w:t>
      </w:r>
      <w:r w:rsidRPr="00857F27">
        <w:rPr>
          <w:rFonts w:ascii="Arial" w:eastAsia="Times New Roman" w:hAnsi="Arial" w:cs="Arial"/>
          <w:i/>
          <w:iCs/>
          <w:color w:val="212529"/>
          <w:sz w:val="24"/>
          <w:szCs w:val="24"/>
        </w:rPr>
        <w:t>Lighting of outdoor athletic/performance facilities. </w:t>
      </w:r>
      <w:r w:rsidRPr="00857F27">
        <w:rPr>
          <w:rFonts w:ascii="Arial" w:eastAsia="Times New Roman" w:hAnsi="Arial" w:cs="Arial"/>
          <w:color w:val="212529"/>
          <w:sz w:val="24"/>
          <w:szCs w:val="24"/>
        </w:rPr>
        <w:t>Lighting for all outdoor athletic and performance facilities and events shall provide adequate light for the event or facility while minimizing light pollution and the illumination of adjacent streets and properties.</w:t>
      </w:r>
    </w:p>
    <w:p w14:paraId="523B15EF"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w:t>
      </w:r>
      <w:r w:rsidRPr="00857F27">
        <w:rPr>
          <w:rFonts w:ascii="Arial" w:eastAsia="Times New Roman" w:hAnsi="Arial" w:cs="Arial"/>
          <w:i/>
          <w:iCs/>
          <w:color w:val="212529"/>
          <w:sz w:val="24"/>
          <w:szCs w:val="24"/>
        </w:rPr>
        <w:t>Play/performance area lighting.  </w:t>
      </w:r>
      <w:r w:rsidRPr="00857F27">
        <w:rPr>
          <w:rFonts w:ascii="Arial" w:eastAsia="Times New Roman" w:hAnsi="Arial" w:cs="Arial"/>
          <w:color w:val="212529"/>
          <w:sz w:val="24"/>
          <w:szCs w:val="24"/>
        </w:rPr>
        <w:t>Lighting fixtures for the playing fields and/or performance areas shall be specifically mounted and aimed so that their beams fall directly within the play/performance area and its immediate surroundings and does not spill onto adjacent streets or properties.</w:t>
      </w:r>
    </w:p>
    <w:p w14:paraId="3FC54A17"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(2)   </w:t>
      </w:r>
      <w:r w:rsidRPr="00857F27">
        <w:rPr>
          <w:rFonts w:ascii="Arial" w:eastAsia="Times New Roman" w:hAnsi="Arial" w:cs="Arial"/>
          <w:i/>
          <w:iCs/>
          <w:color w:val="212529"/>
          <w:sz w:val="24"/>
          <w:szCs w:val="24"/>
        </w:rPr>
        <w:t>Dual lighting system.  </w:t>
      </w:r>
      <w:r w:rsidRPr="00857F27">
        <w:rPr>
          <w:rFonts w:ascii="Arial" w:eastAsia="Times New Roman" w:hAnsi="Arial" w:cs="Arial"/>
          <w:color w:val="212529"/>
          <w:sz w:val="24"/>
          <w:szCs w:val="24"/>
        </w:rPr>
        <w:t>The use of spotlights and/or floodlights to illuminate the play/performance area shall be permitted. However, each facility shall be designed and constructed with a dual lighting system which permits the main lighting for the event (spotlighting, floodlighting, and the like) to be turned off, with an alternate low level lighting system used for clean-up, night maintenance and other activities.</w:t>
      </w:r>
    </w:p>
    <w:p w14:paraId="0EB82D26"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(3)   </w:t>
      </w:r>
      <w:r w:rsidRPr="00857F27">
        <w:rPr>
          <w:rFonts w:ascii="Arial" w:eastAsia="Times New Roman" w:hAnsi="Arial" w:cs="Arial"/>
          <w:i/>
          <w:iCs/>
          <w:color w:val="212529"/>
          <w:sz w:val="24"/>
          <w:szCs w:val="24"/>
        </w:rPr>
        <w:t>Exemptions.  </w:t>
      </w:r>
      <w:r w:rsidRPr="00857F27">
        <w:rPr>
          <w:rFonts w:ascii="Arial" w:eastAsia="Times New Roman" w:hAnsi="Arial" w:cs="Arial"/>
          <w:color w:val="212529"/>
          <w:sz w:val="24"/>
          <w:szCs w:val="24"/>
        </w:rPr>
        <w:t>Outdoor athletic fields and courts established as accessory uses to single and two-family residences shall be exempt from these requirements.</w:t>
      </w:r>
    </w:p>
    <w:p w14:paraId="4AA8C7A5"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(G)   </w:t>
      </w:r>
      <w:r w:rsidRPr="00857F27">
        <w:rPr>
          <w:rFonts w:ascii="Arial" w:eastAsia="Times New Roman" w:hAnsi="Arial" w:cs="Arial"/>
          <w:i/>
          <w:iCs/>
          <w:color w:val="212529"/>
          <w:sz w:val="24"/>
          <w:szCs w:val="24"/>
        </w:rPr>
        <w:t>Security lighting.  </w:t>
      </w:r>
      <w:r w:rsidRPr="00857F27">
        <w:rPr>
          <w:rFonts w:ascii="Arial" w:eastAsia="Times New Roman" w:hAnsi="Arial" w:cs="Arial"/>
          <w:color w:val="212529"/>
          <w:sz w:val="24"/>
          <w:szCs w:val="24"/>
        </w:rPr>
        <w:t>Security lighting shall be coordinated with other lighting on the property to the extent possible and shall otherwise be in compliance with the following requirements:</w:t>
      </w:r>
    </w:p>
    <w:p w14:paraId="47FFF1AA"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w:t>
      </w:r>
      <w:r w:rsidRPr="00857F27">
        <w:rPr>
          <w:rFonts w:ascii="Arial" w:eastAsia="Times New Roman" w:hAnsi="Arial" w:cs="Arial"/>
          <w:i/>
          <w:iCs/>
          <w:color w:val="212529"/>
          <w:sz w:val="24"/>
          <w:szCs w:val="24"/>
        </w:rPr>
        <w:t>Non-residential lighting fixtures. </w:t>
      </w:r>
      <w:r w:rsidRPr="00857F27">
        <w:rPr>
          <w:rFonts w:ascii="Arial" w:eastAsia="Times New Roman" w:hAnsi="Arial" w:cs="Arial"/>
          <w:color w:val="212529"/>
          <w:sz w:val="24"/>
          <w:szCs w:val="24"/>
        </w:rPr>
        <w:t>All security lighting in non-residential areas shall be shielded and specifically aimed so that illumination is directed only to the intended area. The light source for any security lighting shall include shields that prevent their light source or lens from being visible from adjacent properties and/or streets. Security lighting fixtures may be mounted on poles located no further than ten feet from the perimeter of the area intended to be illuminated.</w:t>
      </w:r>
    </w:p>
    <w:p w14:paraId="40E6CFBD"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lastRenderedPageBreak/>
        <w:t>      (2)   </w:t>
      </w:r>
      <w:r w:rsidRPr="00857F27">
        <w:rPr>
          <w:rFonts w:ascii="Arial" w:eastAsia="Times New Roman" w:hAnsi="Arial" w:cs="Arial"/>
          <w:i/>
          <w:iCs/>
          <w:color w:val="212529"/>
          <w:sz w:val="24"/>
          <w:szCs w:val="24"/>
        </w:rPr>
        <w:t>Residential lighting fixtures.  </w:t>
      </w:r>
      <w:r w:rsidRPr="00857F27">
        <w:rPr>
          <w:rFonts w:ascii="Arial" w:eastAsia="Times New Roman" w:hAnsi="Arial" w:cs="Arial"/>
          <w:color w:val="212529"/>
          <w:sz w:val="24"/>
          <w:szCs w:val="24"/>
        </w:rPr>
        <w:t>Security lighting fixtures in residential areas shall make use of indirect and reflected lighting techniques to provide soft lighting under canopies, entry porches, or soffits.</w:t>
      </w:r>
    </w:p>
    <w:p w14:paraId="71BC5C59"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(H)   </w:t>
      </w:r>
      <w:r w:rsidRPr="00857F27">
        <w:rPr>
          <w:rFonts w:ascii="Arial" w:eastAsia="Times New Roman" w:hAnsi="Arial" w:cs="Arial"/>
          <w:i/>
          <w:iCs/>
          <w:color w:val="212529"/>
          <w:sz w:val="24"/>
          <w:szCs w:val="24"/>
        </w:rPr>
        <w:t>Lighting of building facades. </w:t>
      </w:r>
      <w:r w:rsidRPr="00857F27">
        <w:rPr>
          <w:rFonts w:ascii="Arial" w:eastAsia="Times New Roman" w:hAnsi="Arial" w:cs="Arial"/>
          <w:color w:val="212529"/>
          <w:sz w:val="24"/>
          <w:szCs w:val="24"/>
        </w:rPr>
        <w:t>Building facades may be illuminated, subject to the following requirements:</w:t>
      </w:r>
    </w:p>
    <w:p w14:paraId="622FC89A"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w:t>
      </w:r>
      <w:r w:rsidRPr="00857F27">
        <w:rPr>
          <w:rFonts w:ascii="Arial" w:eastAsia="Times New Roman" w:hAnsi="Arial" w:cs="Arial"/>
          <w:i/>
          <w:iCs/>
          <w:color w:val="212529"/>
          <w:sz w:val="24"/>
          <w:szCs w:val="24"/>
        </w:rPr>
        <w:t>Lighting fixtures.  </w:t>
      </w:r>
      <w:r w:rsidRPr="00857F27">
        <w:rPr>
          <w:rFonts w:ascii="Arial" w:eastAsia="Times New Roman" w:hAnsi="Arial" w:cs="Arial"/>
          <w:color w:val="212529"/>
          <w:sz w:val="24"/>
          <w:szCs w:val="24"/>
        </w:rPr>
        <w:t>Lighting fixtures shall be located, aimed, and shielded so that light is directed only onto the building facade. Lighting fixtures shall not be directed toward adjacent streets or roads.</w:t>
      </w:r>
    </w:p>
    <w:p w14:paraId="5E2FA8F7"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(2)   </w:t>
      </w:r>
      <w:r w:rsidRPr="00857F27">
        <w:rPr>
          <w:rFonts w:ascii="Arial" w:eastAsia="Times New Roman" w:hAnsi="Arial" w:cs="Arial"/>
          <w:i/>
          <w:iCs/>
          <w:color w:val="212529"/>
          <w:sz w:val="24"/>
          <w:szCs w:val="24"/>
        </w:rPr>
        <w:t>Lighting direction.  </w:t>
      </w:r>
      <w:r w:rsidRPr="00857F27">
        <w:rPr>
          <w:rFonts w:ascii="Arial" w:eastAsia="Times New Roman" w:hAnsi="Arial" w:cs="Arial"/>
          <w:color w:val="212529"/>
          <w:sz w:val="24"/>
          <w:szCs w:val="24"/>
        </w:rPr>
        <w:t>Lighting fixtures shall be designed to wash the facade of the building with light (rather than providing a spot or floodlight affect) and may be directed upward or downward onto the facade. Exterior facade lighting shall be contained on the building facade or in the landscape areas adjacent to the building and shall focus on entries and architectural features.</w:t>
      </w:r>
    </w:p>
    <w:p w14:paraId="6571F095"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(I)   </w:t>
      </w:r>
      <w:r w:rsidRPr="00857F27">
        <w:rPr>
          <w:rFonts w:ascii="Arial" w:eastAsia="Times New Roman" w:hAnsi="Arial" w:cs="Arial"/>
          <w:i/>
          <w:iCs/>
          <w:color w:val="212529"/>
          <w:sz w:val="24"/>
          <w:szCs w:val="24"/>
        </w:rPr>
        <w:t>Sight lighting.</w:t>
      </w:r>
      <w:r w:rsidRPr="00857F27">
        <w:rPr>
          <w:rFonts w:ascii="Arial" w:eastAsia="Times New Roman" w:hAnsi="Arial" w:cs="Arial"/>
          <w:color w:val="212529"/>
          <w:sz w:val="24"/>
          <w:szCs w:val="24"/>
        </w:rPr>
        <w:t> Lighting for parking lots and other on-site lighting not addressed elsewhere in this chapter shall be as follows:</w:t>
      </w:r>
    </w:p>
    <w:p w14:paraId="5F2770B3"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(1)   All light fixtures shall be fully recessed into the fixture housing;</w:t>
      </w:r>
    </w:p>
    <w:p w14:paraId="071B6470"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(2)   All lighting fixtures and poles within a single development shall be consistent in style, color, size, height, and design;</w:t>
      </w:r>
    </w:p>
    <w:p w14:paraId="40E8D542"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(3)   All lighting fixtures and poles shall be decorative and compatible with the architecture of the building;</w:t>
      </w:r>
    </w:p>
    <w:p w14:paraId="3F4A2423"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xml:space="preserve">      (4)   The maximum </w:t>
      </w:r>
      <w:ins w:id="196" w:author="Ryan Crum" w:date="2023-12-08T15:33:00Z">
        <w:r>
          <w:rPr>
            <w:rFonts w:ascii="Arial" w:eastAsia="Times New Roman" w:hAnsi="Arial" w:cs="Arial"/>
            <w:color w:val="212529"/>
            <w:sz w:val="24"/>
            <w:szCs w:val="24"/>
          </w:rPr>
          <w:t xml:space="preserve">mounting </w:t>
        </w:r>
      </w:ins>
      <w:r w:rsidRPr="00857F27">
        <w:rPr>
          <w:rFonts w:ascii="Arial" w:eastAsia="Times New Roman" w:hAnsi="Arial" w:cs="Arial"/>
          <w:color w:val="212529"/>
          <w:sz w:val="24"/>
          <w:szCs w:val="24"/>
        </w:rPr>
        <w:t>height for free-standing lighting fixtures is 25 feet;</w:t>
      </w:r>
    </w:p>
    <w:p w14:paraId="1A59206B"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(5)   Shielding may be required by the Administrative Officer to prevent glare and other lighting concerns on adjacent properties and for the benefit of the motoring public;</w:t>
      </w:r>
    </w:p>
    <w:p w14:paraId="683D6A35" w14:textId="77777777" w:rsidR="00756E93" w:rsidRPr="00857F27"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(6)   Required pedestrian facilities in Town Center or Old Town must be illuminated with pedestrian scaled lighting;</w:t>
      </w:r>
    </w:p>
    <w:p w14:paraId="17205C15" w14:textId="77777777" w:rsidR="00756E93"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      (7)   Light levels at property lines (except along rights-of-way) are limited to 0.3 footcandles. If a neighboring property is used for or zoned residential the light level is further limited to 0.1 footcandles.</w:t>
      </w:r>
    </w:p>
    <w:p w14:paraId="4F794986" w14:textId="77777777" w:rsidR="00756E93" w:rsidRPr="00857F27" w:rsidRDefault="00756E93" w:rsidP="00756E93">
      <w:pPr>
        <w:shd w:val="clear" w:color="auto" w:fill="FFFFFF"/>
        <w:spacing w:line="240" w:lineRule="auto"/>
        <w:ind w:firstLine="720"/>
        <w:rPr>
          <w:rFonts w:ascii="Arial" w:eastAsia="Times New Roman" w:hAnsi="Arial" w:cs="Arial"/>
          <w:color w:val="212529"/>
          <w:sz w:val="24"/>
          <w:szCs w:val="24"/>
        </w:rPr>
      </w:pPr>
      <w:r w:rsidRPr="00857F27">
        <w:rPr>
          <w:rFonts w:ascii="Arial" w:eastAsia="Times New Roman" w:hAnsi="Arial" w:cs="Arial"/>
          <w:color w:val="212529"/>
          <w:sz w:val="24"/>
          <w:szCs w:val="24"/>
        </w:rPr>
        <w:t>(</w:t>
      </w:r>
      <w:r>
        <w:rPr>
          <w:rFonts w:ascii="Arial" w:eastAsia="Times New Roman" w:hAnsi="Arial" w:cs="Arial"/>
          <w:color w:val="212529"/>
          <w:sz w:val="24"/>
          <w:szCs w:val="24"/>
        </w:rPr>
        <w:t>8</w:t>
      </w:r>
      <w:r w:rsidRPr="00857F27">
        <w:rPr>
          <w:rFonts w:ascii="Arial" w:eastAsia="Times New Roman" w:hAnsi="Arial" w:cs="Arial"/>
          <w:color w:val="212529"/>
          <w:sz w:val="24"/>
          <w:szCs w:val="24"/>
        </w:rPr>
        <w:t>)   If the development is an apartment complex, condominium or other form of multi-living arrangement, the same requirements as set forth above shall apply in addition to which the lighting fixtures at the entrances shall be 5.0 foot-candles, the lighting around parking and building areas shall be 1.0 foot-candles</w:t>
      </w:r>
    </w:p>
    <w:p w14:paraId="7B0686D9" w14:textId="77777777" w:rsidR="00756E93" w:rsidRDefault="00756E93" w:rsidP="00756E93">
      <w:pPr>
        <w:shd w:val="clear" w:color="auto" w:fill="FFFFFF"/>
        <w:spacing w:line="240" w:lineRule="auto"/>
        <w:rPr>
          <w:rFonts w:ascii="Arial" w:eastAsia="Times New Roman" w:hAnsi="Arial" w:cs="Arial"/>
          <w:color w:val="212529"/>
          <w:sz w:val="24"/>
          <w:szCs w:val="24"/>
        </w:rPr>
      </w:pPr>
      <w:r w:rsidRPr="00857F27">
        <w:rPr>
          <w:rFonts w:ascii="Arial" w:eastAsia="Times New Roman" w:hAnsi="Arial" w:cs="Arial"/>
          <w:color w:val="212529"/>
          <w:sz w:val="24"/>
          <w:szCs w:val="24"/>
        </w:rPr>
        <w:t>(Ord. 121410, passed 1-11-2011; Ord. 111114, passed 11-11-2014; Ord. 041216-A, passed 4-12-2016; Ord. 111020C, passed 12-8-2020)</w:t>
      </w:r>
    </w:p>
    <w:p w14:paraId="52E1ED40" w14:textId="77777777" w:rsidR="00756E93" w:rsidRDefault="00756E93">
      <w:pPr>
        <w:rPr>
          <w:ins w:id="197" w:author="Ryan Crum" w:date="2023-12-08T15:32:00Z"/>
        </w:rPr>
      </w:pPr>
    </w:p>
    <w:p w14:paraId="3C0EC665" w14:textId="7523FFE5" w:rsidR="00065503" w:rsidRDefault="00EA28B4">
      <w:r>
        <w:lastRenderedPageBreak/>
        <w:t>Section 11.04</w:t>
      </w:r>
      <w:r w:rsidR="00065503">
        <w:t xml:space="preserve"> – Violation Procedures </w:t>
      </w:r>
    </w:p>
    <w:p w14:paraId="329024AD" w14:textId="1D9CD374" w:rsidR="00EA28B4" w:rsidRDefault="00065503">
      <w:r>
        <w:t xml:space="preserve">(A)(1): </w:t>
      </w:r>
      <w:r w:rsidRPr="00065503">
        <w:t>Notice of Violation</w:t>
      </w:r>
      <w:r>
        <w:t>:</w:t>
      </w:r>
      <w:r w:rsidRPr="00065503">
        <w:t xml:space="preserve"> The Administrative Officer, or his or her designee, shall issue a Notice of Violation to the property owner(s) committing, in whole or in part, a violation. The Notice of Violation is a warning to the violator(s) that a violation has been observed and that it must be corrected within </w:t>
      </w:r>
      <w:r>
        <w:t>fifteen (15) days from the date of the Notice of Violation</w:t>
      </w:r>
      <w:r w:rsidRPr="00065503">
        <w:t>.</w:t>
      </w:r>
      <w:r>
        <w:t xml:space="preserve">  </w:t>
      </w:r>
      <w:r w:rsidRPr="00065503">
        <w:t>The Notice of Violation shall be mailed via Certified Mail, Return Receipt Requested by the Administrative Officer, or his or her designee</w:t>
      </w:r>
      <w:r>
        <w:t>, or may be hand-delivered by Town staff, who will execute an affidavit certifying delivery</w:t>
      </w:r>
      <w:r w:rsidRPr="00065503">
        <w:t xml:space="preserve">. </w:t>
      </w:r>
      <w:r>
        <w:t xml:space="preserve"> If the violation is abated within the specified time frame, the matter will be closed and the landowner will not incur any fines or penalties. </w:t>
      </w:r>
    </w:p>
    <w:p w14:paraId="7C87B39B" w14:textId="6C1AED82" w:rsidR="00065503" w:rsidRDefault="00065503">
      <w:r>
        <w:t xml:space="preserve">(A)(2): </w:t>
      </w:r>
      <w:r w:rsidRPr="00065503">
        <w:t>Notice of Penalty for Violation</w:t>
      </w:r>
      <w:r>
        <w:t>:</w:t>
      </w:r>
      <w:r w:rsidRPr="00065503">
        <w:t xml:space="preserve"> </w:t>
      </w:r>
      <w:r>
        <w:t>If a violation is not abated within the specified time frame in the Notice of Violation, t</w:t>
      </w:r>
      <w:r w:rsidRPr="00065503">
        <w:t>he Administrative Officer, or his or her designee, shall issue a Notice of Penalty for Violation to the property owner(s) committing, in whole or in part, a violation. The Notice of Penalty for Violations is a citation that states the penalty for the violation. The Notice of Penalty for Violation shall be mailed via Certified Mail, Return Receipt Requested by the Administrative Officer, or his or her designee</w:t>
      </w:r>
      <w:r>
        <w:t>, or may be hand-delivered by Town staff, who will execute an affidavit certifying delivery</w:t>
      </w:r>
      <w:r w:rsidRPr="00065503">
        <w:t xml:space="preserve">. The property owner(s) in violation will have a </w:t>
      </w:r>
      <w:r w:rsidR="00073CDC">
        <w:t>fifteen (15)</w:t>
      </w:r>
      <w:r w:rsidRPr="00065503">
        <w:t xml:space="preserve"> days from the date of the </w:t>
      </w:r>
      <w:r w:rsidR="00073CDC">
        <w:t>Notice of Penalty</w:t>
      </w:r>
      <w:r w:rsidR="00073CDC" w:rsidRPr="00065503">
        <w:t xml:space="preserve"> </w:t>
      </w:r>
      <w:r w:rsidRPr="00065503">
        <w:t>to pay all applicable penalty and correct the violation</w:t>
      </w:r>
      <w:r w:rsidR="00073CDC">
        <w:t xml:space="preserve">.  If the </w:t>
      </w:r>
      <w:r w:rsidRPr="00065503">
        <w:t xml:space="preserve"> Administrative Officer, or his or her designee,</w:t>
      </w:r>
      <w:r w:rsidR="00073CDC">
        <w:t xml:space="preserve"> determines that the violation has not been corrected within the specified time-frame, the Administrative Officer may apply </w:t>
      </w:r>
      <w:r w:rsidRPr="00065503">
        <w:t xml:space="preserve"> additional penalty and/or any other enforcement action authorized by this Ordinance.</w:t>
      </w:r>
    </w:p>
    <w:p w14:paraId="2AA8F201" w14:textId="6742EEF6" w:rsidR="008F34DA" w:rsidRDefault="008F34DA">
      <w:r>
        <w:t xml:space="preserve">(A)(3): </w:t>
      </w:r>
      <w:r w:rsidRPr="008F34DA">
        <w:t>Legal Action</w:t>
      </w:r>
      <w:r>
        <w:t>:</w:t>
      </w:r>
      <w:r w:rsidRPr="008F34DA">
        <w:t xml:space="preserve"> If the property owner(s) in violation refuses to pay the penalty, attorney's fees, court costs, and/or correct the violation within the time frame specified by the Notice of Penalty for Violation, the Administrative Officer may refer the violation to the </w:t>
      </w:r>
      <w:r>
        <w:t xml:space="preserve">Board of Zoning Appeals (BZA) </w:t>
      </w:r>
      <w:r w:rsidRPr="008F34DA">
        <w:t>attorney in order to pursue court action through a court of competent jurisdiction. Additional penalty, attorneys fees, and liens against the property may also be pursued until the matter is resolved.</w:t>
      </w:r>
    </w:p>
    <w:p w14:paraId="67624AED" w14:textId="581F51D1" w:rsidR="008C333B" w:rsidRDefault="008C333B">
      <w:r>
        <w:t xml:space="preserve">(B)(3) </w:t>
      </w:r>
      <w:r w:rsidRPr="008C333B">
        <w:t>Payment</w:t>
      </w:r>
      <w:r>
        <w:t>:</w:t>
      </w:r>
      <w:r w:rsidRPr="008C333B">
        <w:t xml:space="preserve"> The payment of any violation shall be by cash</w:t>
      </w:r>
      <w:r>
        <w:t>,</w:t>
      </w:r>
      <w:r w:rsidRPr="008C333B">
        <w:t xml:space="preserve"> cashier’s check</w:t>
      </w:r>
      <w:r>
        <w:t>, or credit card</w:t>
      </w:r>
      <w:r w:rsidRPr="008C333B">
        <w:t xml:space="preserve"> and shall be delivered to the Administrative Officer</w:t>
      </w:r>
      <w:r>
        <w:t>, his or her designee, or paid through the online permit system,</w:t>
      </w:r>
      <w:r w:rsidRPr="008C333B">
        <w:t xml:space="preserve"> who shall forward the funds to the Clerk</w:t>
      </w:r>
      <w:r>
        <w:t>-</w:t>
      </w:r>
      <w:r w:rsidRPr="008C333B">
        <w:t>Treasurer for deposit in the appropriate fund.</w:t>
      </w:r>
    </w:p>
    <w:p w14:paraId="4C77FCF8" w14:textId="4AB2B269" w:rsidR="00C00CCC" w:rsidRDefault="00C00CCC">
      <w:r>
        <w:t xml:space="preserve">(D) </w:t>
      </w:r>
      <w:r w:rsidRPr="00C00CCC">
        <w:t>Legal Remedies</w:t>
      </w:r>
      <w:r>
        <w:t>:</w:t>
      </w:r>
      <w:r w:rsidRPr="00C00CCC">
        <w:t xml:space="preserve"> The Administrative Officer via the </w:t>
      </w:r>
      <w:r>
        <w:t>Board of Zoning Appeals (BZA)</w:t>
      </w:r>
      <w:r w:rsidRPr="00C00CCC">
        <w:t xml:space="preserve"> attorney may bring an action in a court of competent jurisdiction to invoke any legal, equitable, or special remedy, for the enforcement of any ordinance or regulation created under IC 36-7-4, as amended from time to time.</w:t>
      </w:r>
    </w:p>
    <w:p w14:paraId="4ABD5CF7" w14:textId="5542CE15" w:rsidR="00C00CCC" w:rsidRDefault="00C00CCC">
      <w:r>
        <w:t xml:space="preserve">(D)(1)(b): </w:t>
      </w:r>
      <w:r w:rsidRPr="00C00CCC">
        <w:t xml:space="preserve">All agreements with the </w:t>
      </w:r>
      <w:r>
        <w:t>Board of Zoning Appeals (BZA)</w:t>
      </w:r>
      <w:r w:rsidRPr="00C00CCC">
        <w:t xml:space="preserve"> or its designees that have been established as written commitments in recordable form;</w:t>
      </w:r>
    </w:p>
    <w:p w14:paraId="41C7A163" w14:textId="10D335C4" w:rsidR="00897D95" w:rsidRDefault="00897D95">
      <w:r>
        <w:t>Definitions</w:t>
      </w:r>
    </w:p>
    <w:p w14:paraId="533D449B" w14:textId="402B2D2A" w:rsidR="00897D95" w:rsidRDefault="00677860">
      <w:r>
        <w:lastRenderedPageBreak/>
        <w:t>Retail, Bargain: A retail establishment that specializes in selling any of the following:  goods at reduced prices; a wide range of retail goods at a specific price point that is approximately one dollar ($1.00); inexpensive items usually priced at one dollar or a few dollars; repurposed or second-hand goods.</w:t>
      </w:r>
    </w:p>
    <w:p w14:paraId="1AD40547" w14:textId="5DF86EA0" w:rsidR="00677860" w:rsidRDefault="00677860">
      <w:r>
        <w:t>Restaurant, Fast Casual: A commercial establishment where customers order and are served their food at a counter or in a motor vehicle in packages prepared to leave the premises, or which are able to be taken to a table or counter to be consumed. However, unlike fast food, the food is not prepared prior to the customer ordering.</w:t>
      </w:r>
    </w:p>
    <w:p w14:paraId="507F2232" w14:textId="6D4044B3" w:rsidR="00677860" w:rsidRDefault="00677860">
      <w:r>
        <w:t>Co-Working Space: A commercial establishment functioning as an office for those who are self-employed or working for different employers. The space shall offer communal office equipment and features, and space for creative thought, knowledge and ideas to be shared.</w:t>
      </w:r>
    </w:p>
    <w:p w14:paraId="2C63F68A" w14:textId="37270024" w:rsidR="00677860" w:rsidRDefault="00677860">
      <w:r>
        <w:t>Appendix A: Official Schedule of Land Uses</w:t>
      </w:r>
    </w:p>
    <w:p w14:paraId="1268639E" w14:textId="4EAE56E5" w:rsidR="00677860" w:rsidRDefault="00677860">
      <w:r>
        <w:t xml:space="preserve">Add Retail, Bargain as a Special Exception in the CN, TC, &amp; CR Zoning Districts. </w:t>
      </w:r>
    </w:p>
    <w:p w14:paraId="02033B02" w14:textId="0A763570" w:rsidR="00677860" w:rsidRDefault="00677860">
      <w:r>
        <w:t xml:space="preserve">Add Co-Working Space as </w:t>
      </w:r>
      <w:r w:rsidR="009D717C">
        <w:t>a Permitted</w:t>
      </w:r>
      <w:r>
        <w:t xml:space="preserve"> Use in the PBO, CN, &amp; TC Zoning Districts, and as a Special Exception in the OT &amp; CR Zoning Districts. </w:t>
      </w:r>
    </w:p>
    <w:p w14:paraId="4DEA8826" w14:textId="5A6A62E0" w:rsidR="00677860" w:rsidRDefault="00677860">
      <w:r>
        <w:t xml:space="preserve">Add Restaurant, Fast Casual as a Special Exception in the CN &amp; TC Zoning Districts, and as a Permitted Use in the CR Zoning District. </w:t>
      </w:r>
    </w:p>
    <w:sectPr w:rsidR="00677860">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ik Pullum" w:date="2023-11-01T16:21:00Z" w:initials="EP">
    <w:p w14:paraId="09784E02" w14:textId="77777777" w:rsidR="00CE0AEC" w:rsidRDefault="00CE0AEC" w:rsidP="008C6BD9">
      <w:pPr>
        <w:pStyle w:val="CommentText"/>
      </w:pPr>
      <w:r>
        <w:rPr>
          <w:rStyle w:val="CommentReference"/>
        </w:rPr>
        <w:annotationRef/>
      </w:r>
      <w:r>
        <w:t>Covered under a building permit</w:t>
      </w:r>
    </w:p>
  </w:comment>
  <w:comment w:id="6" w:author="Erik Pullum" w:date="2023-11-01T16:20:00Z" w:initials="EP">
    <w:p w14:paraId="1E02A6DB" w14:textId="7EF15C64" w:rsidR="00CE0AEC" w:rsidRDefault="00CE0AEC" w:rsidP="00F871C8">
      <w:pPr>
        <w:pStyle w:val="CommentText"/>
      </w:pPr>
      <w:r>
        <w:rPr>
          <w:rStyle w:val="CommentReference"/>
        </w:rPr>
        <w:annotationRef/>
      </w:r>
      <w:r>
        <w:t>Covered under a building permit</w:t>
      </w:r>
    </w:p>
  </w:comment>
  <w:comment w:id="9" w:author="Erik Pullum" w:date="2023-11-01T16:20:00Z" w:initials="EP">
    <w:p w14:paraId="46973B56" w14:textId="38F57B38" w:rsidR="00CE0AEC" w:rsidRDefault="00CE0AEC" w:rsidP="005F211D">
      <w:pPr>
        <w:pStyle w:val="CommentText"/>
      </w:pPr>
      <w:r>
        <w:rPr>
          <w:rStyle w:val="CommentReference"/>
        </w:rPr>
        <w:annotationRef/>
      </w:r>
      <w:r>
        <w:t xml:space="preserve">Covered in temporary use </w:t>
      </w:r>
    </w:p>
  </w:comment>
  <w:comment w:id="13" w:author="Erik Pullum" w:date="2023-11-01T16:24:00Z" w:initials="EP">
    <w:p w14:paraId="1746A29D" w14:textId="77777777" w:rsidR="00CE0AEC" w:rsidRDefault="00CE0AEC" w:rsidP="00887559">
      <w:pPr>
        <w:pStyle w:val="CommentText"/>
      </w:pPr>
      <w:r>
        <w:rPr>
          <w:rStyle w:val="CommentReference"/>
        </w:rPr>
        <w:annotationRef/>
      </w:r>
      <w:r>
        <w:t>Covered under sign permit</w:t>
      </w:r>
    </w:p>
  </w:comment>
  <w:comment w:id="16" w:author="Erik Pullum" w:date="2023-11-01T16:25:00Z" w:initials="EP">
    <w:p w14:paraId="757237AE" w14:textId="77777777" w:rsidR="00CE0AEC" w:rsidRDefault="00CE0AEC" w:rsidP="00CC6074">
      <w:pPr>
        <w:pStyle w:val="CommentText"/>
      </w:pPr>
      <w:r>
        <w:rPr>
          <w:rStyle w:val="CommentReference"/>
        </w:rPr>
        <w:annotationRef/>
      </w:r>
      <w:r>
        <w:t>Covered under a building permit</w:t>
      </w:r>
    </w:p>
  </w:comment>
  <w:comment w:id="20" w:author="Erik Pullum" w:date="2023-11-01T16:25:00Z" w:initials="EP">
    <w:p w14:paraId="73F4EE59" w14:textId="77777777" w:rsidR="00CE0AEC" w:rsidRDefault="00CE0AEC" w:rsidP="00E019E3">
      <w:pPr>
        <w:pStyle w:val="CommentText"/>
      </w:pPr>
      <w:r>
        <w:rPr>
          <w:rStyle w:val="CommentReference"/>
        </w:rPr>
        <w:annotationRef/>
      </w:r>
      <w:r>
        <w:t>Covered by change of use permit</w:t>
      </w:r>
    </w:p>
  </w:comment>
  <w:comment w:id="34" w:author="Erik Pullum" w:date="2023-11-01T16:25:00Z" w:initials="EP">
    <w:p w14:paraId="184BA350" w14:textId="6CB0344A" w:rsidR="00CE0AEC" w:rsidRDefault="00CE0AEC" w:rsidP="00306B40">
      <w:pPr>
        <w:pStyle w:val="CommentText"/>
      </w:pPr>
      <w:r>
        <w:rPr>
          <w:rStyle w:val="CommentReference"/>
        </w:rPr>
        <w:annotationRef/>
      </w:r>
      <w:r>
        <w:t>Covered under a building permit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784E02" w15:done="0"/>
  <w15:commentEx w15:paraId="1E02A6DB" w15:done="0"/>
  <w15:commentEx w15:paraId="46973B56" w15:done="0"/>
  <w15:commentEx w15:paraId="1746A29D" w15:done="0"/>
  <w15:commentEx w15:paraId="757237AE" w15:done="0"/>
  <w15:commentEx w15:paraId="73F4EE59" w15:done="0"/>
  <w15:commentEx w15:paraId="184BA3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0A6D813" w16cex:dateUtc="2023-11-01T20:21:00Z"/>
  <w16cex:commentExtensible w16cex:durableId="3C87E715" w16cex:dateUtc="2023-11-01T20:20:00Z"/>
  <w16cex:commentExtensible w16cex:durableId="76475D11" w16cex:dateUtc="2023-11-01T20:20:00Z"/>
  <w16cex:commentExtensible w16cex:durableId="17693611" w16cex:dateUtc="2023-11-01T20:24:00Z"/>
  <w16cex:commentExtensible w16cex:durableId="2F1355B7" w16cex:dateUtc="2023-11-01T20:25:00Z"/>
  <w16cex:commentExtensible w16cex:durableId="587EBFC1" w16cex:dateUtc="2023-11-01T20:25:00Z"/>
  <w16cex:commentExtensible w16cex:durableId="7729E6B3" w16cex:dateUtc="2023-11-01T2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784E02" w16cid:durableId="60A6D813"/>
  <w16cid:commentId w16cid:paraId="1E02A6DB" w16cid:durableId="3C87E715"/>
  <w16cid:commentId w16cid:paraId="46973B56" w16cid:durableId="76475D11"/>
  <w16cid:commentId w16cid:paraId="1746A29D" w16cid:durableId="17693611"/>
  <w16cid:commentId w16cid:paraId="757237AE" w16cid:durableId="2F1355B7"/>
  <w16cid:commentId w16cid:paraId="73F4EE59" w16cid:durableId="587EBFC1"/>
  <w16cid:commentId w16cid:paraId="184BA350" w16cid:durableId="7729E6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2A4C0" w14:textId="77777777" w:rsidR="003E01D1" w:rsidRDefault="003E01D1" w:rsidP="003E01D1">
      <w:pPr>
        <w:spacing w:after="0" w:line="240" w:lineRule="auto"/>
      </w:pPr>
      <w:r>
        <w:separator/>
      </w:r>
    </w:p>
  </w:endnote>
  <w:endnote w:type="continuationSeparator" w:id="0">
    <w:p w14:paraId="34FDA6F4" w14:textId="77777777" w:rsidR="003E01D1" w:rsidRDefault="003E01D1" w:rsidP="003E0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98" w:author="Ryan Crum" w:date="2023-12-08T16:13:00Z"/>
  <w:sdt>
    <w:sdtPr>
      <w:id w:val="1890759171"/>
      <w:docPartObj>
        <w:docPartGallery w:val="Page Numbers (Bottom of Page)"/>
        <w:docPartUnique/>
      </w:docPartObj>
    </w:sdtPr>
    <w:sdtEndPr>
      <w:rPr>
        <w:noProof/>
      </w:rPr>
    </w:sdtEndPr>
    <w:sdtContent>
      <w:customXmlInsRangeEnd w:id="198"/>
      <w:p w14:paraId="0DD22527" w14:textId="355FC58A" w:rsidR="003E01D1" w:rsidRDefault="003E01D1">
        <w:pPr>
          <w:pStyle w:val="Footer"/>
          <w:jc w:val="center"/>
          <w:rPr>
            <w:ins w:id="199" w:author="Ryan Crum" w:date="2023-12-08T16:13:00Z"/>
          </w:rPr>
        </w:pPr>
        <w:ins w:id="200" w:author="Ryan Crum" w:date="2023-12-08T16:13:00Z">
          <w:r>
            <w:fldChar w:fldCharType="begin"/>
          </w:r>
          <w:r>
            <w:instrText xml:space="preserve"> PAGE   \* MERGEFORMAT </w:instrText>
          </w:r>
          <w:r>
            <w:fldChar w:fldCharType="separate"/>
          </w:r>
          <w:r>
            <w:rPr>
              <w:noProof/>
            </w:rPr>
            <w:t>2</w:t>
          </w:r>
          <w:r>
            <w:rPr>
              <w:noProof/>
            </w:rPr>
            <w:fldChar w:fldCharType="end"/>
          </w:r>
        </w:ins>
      </w:p>
      <w:customXmlInsRangeStart w:id="201" w:author="Ryan Crum" w:date="2023-12-08T16:13:00Z"/>
    </w:sdtContent>
  </w:sdt>
  <w:customXmlInsRangeEnd w:id="201"/>
  <w:p w14:paraId="30019B7D" w14:textId="77777777" w:rsidR="003E01D1" w:rsidRDefault="003E0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96196" w14:textId="77777777" w:rsidR="003E01D1" w:rsidRDefault="003E01D1" w:rsidP="003E01D1">
      <w:pPr>
        <w:spacing w:after="0" w:line="240" w:lineRule="auto"/>
      </w:pPr>
      <w:r>
        <w:separator/>
      </w:r>
    </w:p>
  </w:footnote>
  <w:footnote w:type="continuationSeparator" w:id="0">
    <w:p w14:paraId="46A7CD97" w14:textId="77777777" w:rsidR="003E01D1" w:rsidRDefault="003E01D1" w:rsidP="003E01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73A7E"/>
    <w:multiLevelType w:val="hybridMultilevel"/>
    <w:tmpl w:val="FCD4E118"/>
    <w:lvl w:ilvl="0" w:tplc="D1F074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B55F9C"/>
    <w:multiLevelType w:val="hybridMultilevel"/>
    <w:tmpl w:val="FAF88096"/>
    <w:lvl w:ilvl="0" w:tplc="BF4EC012">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C96E08"/>
    <w:multiLevelType w:val="hybridMultilevel"/>
    <w:tmpl w:val="6DFE32DC"/>
    <w:lvl w:ilvl="0" w:tplc="D7FA4D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9643985"/>
    <w:multiLevelType w:val="hybridMultilevel"/>
    <w:tmpl w:val="8DBCE418"/>
    <w:lvl w:ilvl="0" w:tplc="1B2E1A90">
      <w:start w:val="1"/>
      <w:numFmt w:val="decimal"/>
      <w:lvlText w:val="(%1)"/>
      <w:lvlJc w:val="left"/>
      <w:pPr>
        <w:ind w:left="890" w:hanging="490"/>
      </w:pPr>
      <w:rPr>
        <w:rFonts w:hint="default"/>
      </w:rPr>
    </w:lvl>
    <w:lvl w:ilvl="1" w:tplc="04090019">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 w15:restartNumberingAfterBreak="0">
    <w:nsid w:val="642071FB"/>
    <w:multiLevelType w:val="hybridMultilevel"/>
    <w:tmpl w:val="A2A04676"/>
    <w:lvl w:ilvl="0" w:tplc="A9C4641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E211E4"/>
    <w:multiLevelType w:val="hybridMultilevel"/>
    <w:tmpl w:val="E916A964"/>
    <w:lvl w:ilvl="0" w:tplc="D988B194">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5569724">
    <w:abstractNumId w:val="5"/>
  </w:num>
  <w:num w:numId="2" w16cid:durableId="1180044934">
    <w:abstractNumId w:val="2"/>
  </w:num>
  <w:num w:numId="3" w16cid:durableId="1891576319">
    <w:abstractNumId w:val="0"/>
  </w:num>
  <w:num w:numId="4" w16cid:durableId="388773025">
    <w:abstractNumId w:val="4"/>
  </w:num>
  <w:num w:numId="5" w16cid:durableId="1076126792">
    <w:abstractNumId w:val="1"/>
  </w:num>
  <w:num w:numId="6" w16cid:durableId="106988700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an Crum">
    <w15:presenceInfo w15:providerId="AD" w15:userId="S::rcrum@mccordsville.org::aff00e97-5c1f-4772-b5b1-adcac08ce0a4"/>
  </w15:person>
  <w15:person w15:author="Erik Pullum">
    <w15:presenceInfo w15:providerId="AD" w15:userId="S::epullum@mccordsville.org::c5b58a20-452e-42f9-aa3c-bfde6ea084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31"/>
    <w:rsid w:val="00003019"/>
    <w:rsid w:val="00060A41"/>
    <w:rsid w:val="00065503"/>
    <w:rsid w:val="00067BD1"/>
    <w:rsid w:val="00073CDC"/>
    <w:rsid w:val="000930E3"/>
    <w:rsid w:val="000A7DC5"/>
    <w:rsid w:val="000C662C"/>
    <w:rsid w:val="001102A3"/>
    <w:rsid w:val="001208DE"/>
    <w:rsid w:val="00122F68"/>
    <w:rsid w:val="0019674A"/>
    <w:rsid w:val="001E74EF"/>
    <w:rsid w:val="002015B1"/>
    <w:rsid w:val="0020688F"/>
    <w:rsid w:val="0022050F"/>
    <w:rsid w:val="002513E4"/>
    <w:rsid w:val="00285FC5"/>
    <w:rsid w:val="002D2FE0"/>
    <w:rsid w:val="002F4065"/>
    <w:rsid w:val="0035776F"/>
    <w:rsid w:val="00361757"/>
    <w:rsid w:val="003B5522"/>
    <w:rsid w:val="003C5379"/>
    <w:rsid w:val="003E01D1"/>
    <w:rsid w:val="003F4813"/>
    <w:rsid w:val="004176CF"/>
    <w:rsid w:val="00424403"/>
    <w:rsid w:val="00442469"/>
    <w:rsid w:val="00464216"/>
    <w:rsid w:val="00492042"/>
    <w:rsid w:val="004A6641"/>
    <w:rsid w:val="004D116D"/>
    <w:rsid w:val="004E5842"/>
    <w:rsid w:val="0058161F"/>
    <w:rsid w:val="00615971"/>
    <w:rsid w:val="00677860"/>
    <w:rsid w:val="00692EF9"/>
    <w:rsid w:val="006D2D51"/>
    <w:rsid w:val="006F74F1"/>
    <w:rsid w:val="00715331"/>
    <w:rsid w:val="00720093"/>
    <w:rsid w:val="0072792F"/>
    <w:rsid w:val="00756E93"/>
    <w:rsid w:val="007876F6"/>
    <w:rsid w:val="007B2816"/>
    <w:rsid w:val="008573C2"/>
    <w:rsid w:val="00861623"/>
    <w:rsid w:val="0088420E"/>
    <w:rsid w:val="00897D95"/>
    <w:rsid w:val="008A422F"/>
    <w:rsid w:val="008C150A"/>
    <w:rsid w:val="008C333B"/>
    <w:rsid w:val="008E7E6E"/>
    <w:rsid w:val="008F34DA"/>
    <w:rsid w:val="009378B5"/>
    <w:rsid w:val="00964231"/>
    <w:rsid w:val="00985C3F"/>
    <w:rsid w:val="009C76CC"/>
    <w:rsid w:val="009D717C"/>
    <w:rsid w:val="00A23D70"/>
    <w:rsid w:val="00A24179"/>
    <w:rsid w:val="00A54917"/>
    <w:rsid w:val="00A83A76"/>
    <w:rsid w:val="00AA2127"/>
    <w:rsid w:val="00AD1418"/>
    <w:rsid w:val="00AD1C56"/>
    <w:rsid w:val="00B17FFA"/>
    <w:rsid w:val="00B426F1"/>
    <w:rsid w:val="00C00CCC"/>
    <w:rsid w:val="00C01F1A"/>
    <w:rsid w:val="00C05CC8"/>
    <w:rsid w:val="00C24F78"/>
    <w:rsid w:val="00C3193C"/>
    <w:rsid w:val="00C47F96"/>
    <w:rsid w:val="00C5740B"/>
    <w:rsid w:val="00C7543F"/>
    <w:rsid w:val="00CE0320"/>
    <w:rsid w:val="00CE0AEC"/>
    <w:rsid w:val="00D075B5"/>
    <w:rsid w:val="00D10B81"/>
    <w:rsid w:val="00D4408F"/>
    <w:rsid w:val="00D50FAC"/>
    <w:rsid w:val="00E847D6"/>
    <w:rsid w:val="00EA28B4"/>
    <w:rsid w:val="00EF1B4B"/>
    <w:rsid w:val="00EF58A2"/>
    <w:rsid w:val="00F161A7"/>
    <w:rsid w:val="00F21943"/>
    <w:rsid w:val="00F25FDD"/>
    <w:rsid w:val="00F47634"/>
    <w:rsid w:val="00F75A28"/>
    <w:rsid w:val="00FE10C3"/>
    <w:rsid w:val="00FE7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07B1"/>
  <w15:docId w15:val="{80AC2D9B-45E0-4F8C-BA67-A5C9B20D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01F1A"/>
    <w:pPr>
      <w:spacing w:after="0" w:line="240" w:lineRule="auto"/>
    </w:pPr>
  </w:style>
  <w:style w:type="paragraph" w:styleId="ListParagraph">
    <w:name w:val="List Paragraph"/>
    <w:basedOn w:val="Normal"/>
    <w:uiPriority w:val="34"/>
    <w:qFormat/>
    <w:rsid w:val="00424403"/>
    <w:pPr>
      <w:ind w:left="720"/>
      <w:contextualSpacing/>
    </w:pPr>
  </w:style>
  <w:style w:type="character" w:styleId="CommentReference">
    <w:name w:val="annotation reference"/>
    <w:basedOn w:val="DefaultParagraphFont"/>
    <w:uiPriority w:val="99"/>
    <w:semiHidden/>
    <w:unhideWhenUsed/>
    <w:rsid w:val="00CE0AEC"/>
    <w:rPr>
      <w:sz w:val="16"/>
      <w:szCs w:val="16"/>
    </w:rPr>
  </w:style>
  <w:style w:type="paragraph" w:styleId="CommentText">
    <w:name w:val="annotation text"/>
    <w:basedOn w:val="Normal"/>
    <w:link w:val="CommentTextChar"/>
    <w:uiPriority w:val="99"/>
    <w:unhideWhenUsed/>
    <w:rsid w:val="00CE0AEC"/>
    <w:pPr>
      <w:spacing w:line="240" w:lineRule="auto"/>
    </w:pPr>
    <w:rPr>
      <w:sz w:val="20"/>
      <w:szCs w:val="20"/>
    </w:rPr>
  </w:style>
  <w:style w:type="character" w:customStyle="1" w:styleId="CommentTextChar">
    <w:name w:val="Comment Text Char"/>
    <w:basedOn w:val="DefaultParagraphFont"/>
    <w:link w:val="CommentText"/>
    <w:uiPriority w:val="99"/>
    <w:rsid w:val="00CE0AEC"/>
    <w:rPr>
      <w:sz w:val="20"/>
      <w:szCs w:val="20"/>
    </w:rPr>
  </w:style>
  <w:style w:type="paragraph" w:styleId="CommentSubject">
    <w:name w:val="annotation subject"/>
    <w:basedOn w:val="CommentText"/>
    <w:next w:val="CommentText"/>
    <w:link w:val="CommentSubjectChar"/>
    <w:uiPriority w:val="99"/>
    <w:semiHidden/>
    <w:unhideWhenUsed/>
    <w:rsid w:val="00CE0AEC"/>
    <w:rPr>
      <w:b/>
      <w:bCs/>
    </w:rPr>
  </w:style>
  <w:style w:type="character" w:customStyle="1" w:styleId="CommentSubjectChar">
    <w:name w:val="Comment Subject Char"/>
    <w:basedOn w:val="CommentTextChar"/>
    <w:link w:val="CommentSubject"/>
    <w:uiPriority w:val="99"/>
    <w:semiHidden/>
    <w:rsid w:val="00CE0AEC"/>
    <w:rPr>
      <w:b/>
      <w:bCs/>
      <w:sz w:val="20"/>
      <w:szCs w:val="20"/>
    </w:rPr>
  </w:style>
  <w:style w:type="paragraph" w:styleId="Header">
    <w:name w:val="header"/>
    <w:basedOn w:val="Normal"/>
    <w:link w:val="HeaderChar"/>
    <w:uiPriority w:val="99"/>
    <w:unhideWhenUsed/>
    <w:rsid w:val="003E01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1D1"/>
  </w:style>
  <w:style w:type="paragraph" w:styleId="Footer">
    <w:name w:val="footer"/>
    <w:basedOn w:val="Normal"/>
    <w:link w:val="FooterChar"/>
    <w:uiPriority w:val="99"/>
    <w:unhideWhenUsed/>
    <w:rsid w:val="003E01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3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8E281-14C5-4DC9-996A-A298510EE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5052</Words>
  <Characters>29807</Characters>
  <Application>Microsoft Office Word</Application>
  <DocSecurity>0</DocSecurity>
  <Lines>764</Lines>
  <Paragraphs>303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4</cp:revision>
  <cp:lastPrinted>2023-11-01T17:55:00Z</cp:lastPrinted>
  <dcterms:created xsi:type="dcterms:W3CDTF">2023-12-08T21:02:00Z</dcterms:created>
  <dcterms:modified xsi:type="dcterms:W3CDTF">2023-12-08T21:48:00Z</dcterms:modified>
</cp:coreProperties>
</file>