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C1CF5" w14:textId="00E8BAA0" w:rsidR="007A640A" w:rsidRPr="00D36B04" w:rsidRDefault="00073732">
      <w:pPr>
        <w:jc w:val="center"/>
      </w:pPr>
      <w:r w:rsidRPr="00D36B04">
        <w:t xml:space="preserve">ORDINANCE NO. </w:t>
      </w:r>
      <w:r w:rsidR="000C7652">
        <w:rPr>
          <w:u w:val="single"/>
        </w:rPr>
        <w:t>030822</w:t>
      </w:r>
    </w:p>
    <w:p w14:paraId="413FBDD1" w14:textId="77777777" w:rsidR="007A640A" w:rsidRPr="00D36B04" w:rsidRDefault="007A640A">
      <w:pPr>
        <w:jc w:val="center"/>
      </w:pPr>
    </w:p>
    <w:p w14:paraId="4561DA76" w14:textId="77777777" w:rsidR="007A640A" w:rsidRPr="00D36B04" w:rsidRDefault="00073732">
      <w:pPr>
        <w:jc w:val="center"/>
        <w:rPr>
          <w:u w:val="single"/>
        </w:rPr>
      </w:pPr>
      <w:r w:rsidRPr="00D36B04">
        <w:rPr>
          <w:u w:val="single"/>
        </w:rPr>
        <w:t>AN ORDINANCE CONCERNING THE ANNEXATION OF</w:t>
      </w:r>
    </w:p>
    <w:p w14:paraId="5606AB0C" w14:textId="77777777" w:rsidR="007A640A" w:rsidRPr="00D36B04" w:rsidRDefault="00073732">
      <w:pPr>
        <w:jc w:val="center"/>
        <w:rPr>
          <w:u w:val="single"/>
        </w:rPr>
      </w:pPr>
      <w:r w:rsidRPr="00D36B04">
        <w:rPr>
          <w:u w:val="single"/>
        </w:rPr>
        <w:t>ADJACENT AND CONTIGUOUS TERRITORY CHANGING</w:t>
      </w:r>
    </w:p>
    <w:p w14:paraId="58DCBE74" w14:textId="77777777" w:rsidR="007A640A" w:rsidRPr="00D36B04" w:rsidRDefault="00073732">
      <w:pPr>
        <w:jc w:val="center"/>
        <w:rPr>
          <w:u w:val="single"/>
        </w:rPr>
      </w:pPr>
      <w:r w:rsidRPr="00D36B04">
        <w:rPr>
          <w:u w:val="single"/>
        </w:rPr>
        <w:t>AND EXTENDING THE CORPORATE BOUNDARIES OF</w:t>
      </w:r>
    </w:p>
    <w:p w14:paraId="278352D7" w14:textId="77777777" w:rsidR="007A640A" w:rsidRPr="00D36B04" w:rsidRDefault="00073732">
      <w:pPr>
        <w:jc w:val="center"/>
      </w:pPr>
      <w:r w:rsidRPr="00D36B04">
        <w:rPr>
          <w:u w:val="single"/>
        </w:rPr>
        <w:t>THE TOWN OF MCCORDSVILLE, INDIANA</w:t>
      </w:r>
    </w:p>
    <w:p w14:paraId="740DCEC1" w14:textId="77777777" w:rsidR="007A640A" w:rsidRPr="00D36B04" w:rsidRDefault="007A640A">
      <w:pPr>
        <w:jc w:val="center"/>
      </w:pPr>
    </w:p>
    <w:p w14:paraId="50C1BB59" w14:textId="77777777" w:rsidR="007A640A" w:rsidRPr="00D36B04" w:rsidRDefault="00073732">
      <w:pPr>
        <w:jc w:val="both"/>
      </w:pPr>
      <w:r w:rsidRPr="00D36B04">
        <w:tab/>
        <w:t>BE IT ORDAINED BY THE COMMON COUNCIL OF THE TOWN OF MCCORDSVILLE, INDIANA THAT:</w:t>
      </w:r>
    </w:p>
    <w:p w14:paraId="333D1B47" w14:textId="77777777" w:rsidR="007A640A" w:rsidRPr="00D36B04" w:rsidRDefault="007A640A">
      <w:pPr>
        <w:jc w:val="center"/>
      </w:pPr>
    </w:p>
    <w:p w14:paraId="4A4C3361" w14:textId="62C0E141" w:rsidR="007A640A" w:rsidRPr="00D36B04" w:rsidRDefault="00073732">
      <w:pPr>
        <w:jc w:val="both"/>
      </w:pPr>
      <w:r w:rsidRPr="00D36B04">
        <w:tab/>
      </w:r>
      <w:r w:rsidRPr="00D36B04">
        <w:rPr>
          <w:u w:val="single"/>
        </w:rPr>
        <w:t>Section I.</w:t>
      </w:r>
      <w:r w:rsidRPr="00D36B04">
        <w:t xml:space="preserve">  The corporate boundary of the Town of McCordsville, Indiana is hereby changed and extended </w:t>
      </w:r>
      <w:proofErr w:type="gramStart"/>
      <w:r w:rsidRPr="00D36B04">
        <w:t>so as to</w:t>
      </w:r>
      <w:proofErr w:type="gramEnd"/>
      <w:r w:rsidRPr="00D36B04">
        <w:t xml:space="preserve"> include and make a part of the corporation of the Town of McCordsville, Indiana, the following described real estate situated in Hancock County, Indiana, consisting of </w:t>
      </w:r>
      <w:r w:rsidR="00F96931">
        <w:t>8</w:t>
      </w:r>
      <w:r w:rsidR="00BE3C17">
        <w:t>3</w:t>
      </w:r>
      <w:r w:rsidRPr="00D36B04">
        <w:t xml:space="preserve"> acres, more or less, including right of</w:t>
      </w:r>
      <w:r w:rsidR="00DF56BE" w:rsidRPr="00D36B04">
        <w:t xml:space="preserve"> way, described on “Exhibit A</w:t>
      </w:r>
      <w:r w:rsidRPr="00D36B04">
        <w:t>”, attached hereto and incorporated herein by reference</w:t>
      </w:r>
      <w:r w:rsidR="00DF56BE" w:rsidRPr="00D36B04">
        <w:t>.</w:t>
      </w:r>
    </w:p>
    <w:p w14:paraId="685C001B" w14:textId="77777777" w:rsidR="007A640A" w:rsidRPr="00D36B04" w:rsidRDefault="007A640A">
      <w:pPr>
        <w:jc w:val="both"/>
      </w:pPr>
    </w:p>
    <w:p w14:paraId="2C7CECEB" w14:textId="77777777" w:rsidR="007A640A" w:rsidRPr="00D36B04" w:rsidRDefault="00073732">
      <w:pPr>
        <w:jc w:val="both"/>
      </w:pPr>
      <w:r w:rsidRPr="00D36B04">
        <w:tab/>
      </w:r>
      <w:r w:rsidRPr="00D36B04">
        <w:rPr>
          <w:u w:val="single"/>
        </w:rPr>
        <w:t>Section II.</w:t>
      </w:r>
      <w:r w:rsidRPr="00D36B04">
        <w:t xml:space="preserve">  The Town of McCordsville, Indiana has developed a fiscal plan and has established a definite policy to furnish the annexed territory within a period of three (3) years, governmental and proprietary service substantially equivalent in standard and scope to the areas of the Town which have characteristics of topography, patterns of land utilization and population density </w:t>
      </w:r>
      <w:proofErr w:type="gramStart"/>
      <w:r w:rsidRPr="00D36B04">
        <w:t>similar to</w:t>
      </w:r>
      <w:proofErr w:type="gramEnd"/>
      <w:r w:rsidRPr="00D36B04">
        <w:t xml:space="preserve"> the above-described property.</w:t>
      </w:r>
    </w:p>
    <w:p w14:paraId="4F99B66E" w14:textId="77777777" w:rsidR="007A640A" w:rsidRPr="00D36B04" w:rsidRDefault="007A640A">
      <w:pPr>
        <w:jc w:val="both"/>
      </w:pPr>
    </w:p>
    <w:p w14:paraId="56F8899A" w14:textId="4BD66770" w:rsidR="007A640A" w:rsidRPr="00D36B04" w:rsidRDefault="00073732">
      <w:pPr>
        <w:jc w:val="both"/>
      </w:pPr>
      <w:r w:rsidRPr="00D36B04">
        <w:tab/>
      </w:r>
      <w:r w:rsidRPr="00D36B04">
        <w:rPr>
          <w:u w:val="single"/>
        </w:rPr>
        <w:t>Section III.</w:t>
      </w:r>
      <w:r w:rsidRPr="00D36B04">
        <w:t xml:space="preserve">  The annexed territory </w:t>
      </w:r>
      <w:r w:rsidR="0024150A">
        <w:t>west</w:t>
      </w:r>
      <w:r w:rsidRPr="00D36B04">
        <w:t xml:space="preserve"> of County Road 600 West is hereby assigned to Council District </w:t>
      </w:r>
      <w:r w:rsidR="0024150A">
        <w:t>1</w:t>
      </w:r>
      <w:r w:rsidRPr="00D36B04">
        <w:t>.</w:t>
      </w:r>
    </w:p>
    <w:p w14:paraId="17C3CB83" w14:textId="77777777" w:rsidR="007A640A" w:rsidRPr="00D36B04" w:rsidRDefault="007A640A">
      <w:pPr>
        <w:jc w:val="both"/>
      </w:pPr>
    </w:p>
    <w:p w14:paraId="4D633003" w14:textId="77777777" w:rsidR="007A640A" w:rsidRPr="00D36B04" w:rsidRDefault="00073732">
      <w:pPr>
        <w:jc w:val="both"/>
      </w:pPr>
      <w:r w:rsidRPr="00D36B04">
        <w:tab/>
      </w:r>
      <w:r w:rsidRPr="00D36B04">
        <w:rPr>
          <w:u w:val="single"/>
        </w:rPr>
        <w:t>Section IV.</w:t>
      </w:r>
      <w:r w:rsidRPr="00D36B04">
        <w:t xml:space="preserve">  This Ordinance shall be in full force and effect from and after its passage, approval by the Town Council, and publication as prescribed by law.</w:t>
      </w:r>
    </w:p>
    <w:p w14:paraId="7135D19B" w14:textId="77777777" w:rsidR="007A640A" w:rsidRPr="00D36B04" w:rsidRDefault="007A640A">
      <w:pPr>
        <w:jc w:val="both"/>
      </w:pPr>
    </w:p>
    <w:p w14:paraId="38B72471" w14:textId="57722292" w:rsidR="007A640A" w:rsidRPr="00D36B04" w:rsidRDefault="00073732">
      <w:pPr>
        <w:jc w:val="both"/>
      </w:pPr>
      <w:r w:rsidRPr="00D36B04">
        <w:tab/>
      </w:r>
      <w:r w:rsidRPr="00D36B04">
        <w:rPr>
          <w:u w:val="single"/>
        </w:rPr>
        <w:t>Section V.</w:t>
      </w:r>
      <w:r w:rsidRPr="00D36B04">
        <w:t xml:space="preserve">  The annexed territory to be zoned “</w:t>
      </w:r>
      <w:r w:rsidR="00800C91">
        <w:t xml:space="preserve">Industrial – </w:t>
      </w:r>
      <w:r w:rsidR="00122EEE">
        <w:t>2</w:t>
      </w:r>
      <w:r w:rsidR="00800C91">
        <w:t xml:space="preserve"> (I-</w:t>
      </w:r>
      <w:r w:rsidR="00122EEE">
        <w:t>2</w:t>
      </w:r>
      <w:r w:rsidR="00800C91">
        <w:t>)</w:t>
      </w:r>
      <w:r w:rsidR="000C7652">
        <w:t xml:space="preserve"> and Neighborhood Commercial (CN)</w:t>
      </w:r>
      <w:r w:rsidRPr="00D36B04">
        <w:t>” is described in attached “Exhibit A”</w:t>
      </w:r>
      <w:r w:rsidR="00800C91">
        <w:t>.</w:t>
      </w:r>
    </w:p>
    <w:p w14:paraId="64FDC3B6" w14:textId="77777777" w:rsidR="007A640A" w:rsidRPr="00D36B04" w:rsidRDefault="007A640A">
      <w:pPr>
        <w:jc w:val="both"/>
      </w:pPr>
    </w:p>
    <w:p w14:paraId="764A13F3" w14:textId="49B22976" w:rsidR="007A640A" w:rsidRPr="00D36B04" w:rsidRDefault="00073732">
      <w:pPr>
        <w:jc w:val="both"/>
      </w:pPr>
      <w:r w:rsidRPr="00D36B04">
        <w:tab/>
      </w:r>
      <w:r w:rsidRPr="00D36B04">
        <w:rPr>
          <w:u w:val="single"/>
        </w:rPr>
        <w:t>Section VI.</w:t>
      </w:r>
      <w:r w:rsidRPr="00D36B04">
        <w:t xml:space="preserve">  Introduced and filed on the </w:t>
      </w:r>
      <w:r w:rsidR="000276EA">
        <w:rPr>
          <w:u w:val="single"/>
        </w:rPr>
        <w:t>8</w:t>
      </w:r>
      <w:r w:rsidR="00CA0024" w:rsidRPr="00D36B04">
        <w:rPr>
          <w:u w:val="single"/>
          <w:vertAlign w:val="superscript"/>
        </w:rPr>
        <w:t>th</w:t>
      </w:r>
      <w:r w:rsidR="00CC4B77" w:rsidRPr="00D36B04">
        <w:t xml:space="preserve"> </w:t>
      </w:r>
      <w:r w:rsidRPr="00D36B04">
        <w:t xml:space="preserve">day of </w:t>
      </w:r>
      <w:proofErr w:type="gramStart"/>
      <w:r w:rsidR="0024150A">
        <w:rPr>
          <w:u w:val="single"/>
        </w:rPr>
        <w:t>March</w:t>
      </w:r>
      <w:r w:rsidR="0024150A" w:rsidRPr="0024150A">
        <w:t>,</w:t>
      </w:r>
      <w:proofErr w:type="gramEnd"/>
      <w:r w:rsidRPr="00D36B04">
        <w:t xml:space="preserve"> 20</w:t>
      </w:r>
      <w:r w:rsidR="00CA0024" w:rsidRPr="00D36B04">
        <w:t>2</w:t>
      </w:r>
      <w:r w:rsidR="0024150A">
        <w:t>2</w:t>
      </w:r>
      <w:r w:rsidRPr="00D36B04">
        <w:t xml:space="preserve">.  A motion to consider on first reading on the day of introduction was offered and sustained by a vote of </w:t>
      </w:r>
      <w:r w:rsidR="000C7652">
        <w:rPr>
          <w:u w:val="single"/>
        </w:rPr>
        <w:t>5</w:t>
      </w:r>
      <w:r w:rsidRPr="00D36B04">
        <w:t xml:space="preserve"> in favor and </w:t>
      </w:r>
      <w:r w:rsidR="000C7652">
        <w:rPr>
          <w:u w:val="single"/>
        </w:rPr>
        <w:t>0</w:t>
      </w:r>
      <w:r w:rsidRPr="00D36B04">
        <w:t xml:space="preserve"> opposed pursuant to I.C. 36-5-9.8.</w:t>
      </w:r>
    </w:p>
    <w:p w14:paraId="12EC54A1" w14:textId="77777777" w:rsidR="007A640A" w:rsidRPr="00D36B04" w:rsidRDefault="007A640A">
      <w:pPr>
        <w:jc w:val="both"/>
      </w:pPr>
    </w:p>
    <w:p w14:paraId="0F776801" w14:textId="1C8E528F" w:rsidR="007A640A" w:rsidRPr="00D36B04" w:rsidRDefault="00073732">
      <w:pPr>
        <w:jc w:val="both"/>
      </w:pPr>
      <w:r w:rsidRPr="00D36B04">
        <w:tab/>
        <w:t>Duly ordained and passed this ______ day of ____________________, 20</w:t>
      </w:r>
      <w:r w:rsidR="00CA0024" w:rsidRPr="00D36B04">
        <w:t>2</w:t>
      </w:r>
      <w:r w:rsidR="0024150A">
        <w:t>2</w:t>
      </w:r>
      <w:r w:rsidRPr="00D36B04">
        <w:t xml:space="preserve"> by the Town Council of the Town of McCordsville, Hancock County, Indiana, having been passed by a vote of _____ in favor and _____ opposed.</w:t>
      </w:r>
    </w:p>
    <w:p w14:paraId="399F7D69" w14:textId="76302F4B"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D36B04">
        <w:lastRenderedPageBreak/>
        <w:t>Voting Affirmative:</w:t>
      </w:r>
      <w:r w:rsidRPr="00D36B04">
        <w:tab/>
      </w:r>
      <w:r w:rsidRPr="00D36B04">
        <w:tab/>
      </w:r>
      <w:r w:rsidRPr="00D36B04">
        <w:tab/>
      </w:r>
      <w:r w:rsidRPr="00D36B04">
        <w:tab/>
        <w:t xml:space="preserve">           Voting Opposed:</w:t>
      </w:r>
    </w:p>
    <w:p w14:paraId="369AF6E4"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p>
    <w:p w14:paraId="71FE692F"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p>
    <w:p w14:paraId="4816208B"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r w:rsidRPr="00D36B04">
        <w:t>_________________________________</w:t>
      </w:r>
      <w:r w:rsidRPr="00D36B04">
        <w:tab/>
      </w:r>
      <w:r w:rsidRPr="00D36B04">
        <w:tab/>
        <w:t>_________________________________</w:t>
      </w:r>
    </w:p>
    <w:p w14:paraId="13EB40B4" w14:textId="5DF9E354" w:rsidR="009259FF" w:rsidRPr="00D36B04" w:rsidRDefault="0024150A"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r w:rsidRPr="00D36B04">
        <w:t>Thomas R. Strayer</w:t>
      </w:r>
      <w:r w:rsidR="009259FF" w:rsidRPr="00D36B04">
        <w:tab/>
      </w:r>
      <w:r w:rsidR="009259FF" w:rsidRPr="00D36B04">
        <w:tab/>
      </w:r>
      <w:r w:rsidR="009259FF" w:rsidRPr="00D36B04">
        <w:tab/>
      </w:r>
      <w:r w:rsidR="009259FF" w:rsidRPr="00D36B04">
        <w:tab/>
      </w:r>
      <w:r w:rsidR="009259FF" w:rsidRPr="00D36B04">
        <w:tab/>
      </w:r>
      <w:r w:rsidRPr="00D36B04">
        <w:t>Thomas R. Strayer</w:t>
      </w:r>
    </w:p>
    <w:p w14:paraId="431DE274"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C85444B" w14:textId="7C01BF92"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4F99EE60" w14:textId="11BB8F9F" w:rsidR="009259FF" w:rsidRPr="00D36B04" w:rsidRDefault="0024150A"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Larry J. Longman</w:t>
      </w:r>
      <w:r w:rsidR="00CA0024" w:rsidRPr="00D36B04">
        <w:tab/>
      </w:r>
      <w:r w:rsidR="009259FF" w:rsidRPr="00D36B04">
        <w:tab/>
      </w:r>
      <w:r w:rsidR="009259FF" w:rsidRPr="00D36B04">
        <w:tab/>
      </w:r>
      <w:r w:rsidR="009259FF" w:rsidRPr="00D36B04">
        <w:tab/>
      </w:r>
      <w:r w:rsidR="009259FF" w:rsidRPr="00D36B04">
        <w:tab/>
      </w:r>
      <w:r w:rsidRPr="00D36B04">
        <w:t>Larry J. Longman</w:t>
      </w:r>
      <w:r w:rsidR="00CA0024" w:rsidRPr="00D36B04">
        <w:tab/>
      </w:r>
      <w:r w:rsidR="009259FF" w:rsidRPr="00D36B04">
        <w:tab/>
      </w:r>
      <w:r w:rsidR="009259FF" w:rsidRPr="00D36B04">
        <w:tab/>
      </w:r>
    </w:p>
    <w:p w14:paraId="5F5ABFE6"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780D164" w14:textId="6A1F4630"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63EDC650" w14:textId="3281B400" w:rsidR="009259FF" w:rsidRPr="00D36B04" w:rsidRDefault="00CA0024"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pPr>
      <w:r w:rsidRPr="00D36B04">
        <w:t>Gregory J. Brewer</w:t>
      </w:r>
      <w:r w:rsidR="009259FF" w:rsidRPr="00D36B04">
        <w:tab/>
      </w:r>
      <w:r w:rsidR="009259FF" w:rsidRPr="00D36B04">
        <w:tab/>
      </w:r>
      <w:r w:rsidR="009259FF" w:rsidRPr="00D36B04">
        <w:tab/>
      </w:r>
      <w:r w:rsidR="009259FF" w:rsidRPr="00D36B04">
        <w:tab/>
      </w:r>
      <w:r w:rsidR="0082547B" w:rsidRPr="00D36B04">
        <w:tab/>
      </w:r>
      <w:r w:rsidRPr="00D36B04">
        <w:t>Gregory J. Brewer</w:t>
      </w:r>
      <w:r w:rsidRPr="00D36B04">
        <w:tab/>
      </w:r>
    </w:p>
    <w:p w14:paraId="33DDD4DD"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pPr>
    </w:p>
    <w:p w14:paraId="603BE80B" w14:textId="4CD48CE8"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pPr>
      <w:r w:rsidRPr="00D36B04">
        <w:t xml:space="preserve">_________________________________  </w:t>
      </w:r>
      <w:r w:rsidRPr="00D36B04">
        <w:tab/>
      </w:r>
      <w:r w:rsidR="00D36B04">
        <w:tab/>
      </w:r>
      <w:r w:rsidRPr="00D36B04">
        <w:t>_________________________________</w:t>
      </w:r>
    </w:p>
    <w:p w14:paraId="7541CBF4" w14:textId="40CD54C9" w:rsidR="009259FF" w:rsidRPr="00D36B04" w:rsidRDefault="0024150A"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t xml:space="preserve">Chad </w:t>
      </w:r>
      <w:r w:rsidR="00F96931">
        <w:t xml:space="preserve">D. </w:t>
      </w:r>
      <w:r>
        <w:t>Gooding</w:t>
      </w:r>
      <w:r w:rsidR="009259FF" w:rsidRPr="00D36B04">
        <w:tab/>
      </w:r>
      <w:r w:rsidR="009259FF" w:rsidRPr="00D36B04">
        <w:tab/>
      </w:r>
      <w:r w:rsidR="009259FF" w:rsidRPr="00D36B04">
        <w:tab/>
      </w:r>
      <w:r w:rsidR="009259FF" w:rsidRPr="00D36B04">
        <w:tab/>
      </w:r>
      <w:r w:rsidR="0082547B" w:rsidRPr="00D36B04">
        <w:tab/>
      </w:r>
      <w:r w:rsidR="00F96931">
        <w:t>Chad D. Gooding</w:t>
      </w:r>
    </w:p>
    <w:p w14:paraId="783A474C" w14:textId="77777777" w:rsidR="0082547B" w:rsidRPr="00D36B04" w:rsidRDefault="0082547B"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p>
    <w:p w14:paraId="6ECE31F5" w14:textId="112E8896"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775F6DE0" w14:textId="413A8FF9" w:rsidR="009259FF" w:rsidRPr="00D36B04"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Branden D. Williams</w:t>
      </w:r>
      <w:r w:rsidR="009259FF" w:rsidRPr="00D36B04">
        <w:tab/>
      </w:r>
      <w:r w:rsidR="009259FF" w:rsidRPr="00D36B04">
        <w:tab/>
      </w:r>
      <w:r w:rsidR="009259FF" w:rsidRPr="00D36B04">
        <w:tab/>
      </w:r>
      <w:r w:rsidR="009259FF" w:rsidRPr="00D36B04">
        <w:tab/>
      </w:r>
      <w:r w:rsidR="00D36B04">
        <w:tab/>
      </w:r>
      <w:r w:rsidRPr="00D36B04">
        <w:t>Branden D. Williams</w:t>
      </w:r>
    </w:p>
    <w:p w14:paraId="23071D8B" w14:textId="77777777" w:rsidR="009259FF" w:rsidRPr="00D36B04" w:rsidRDefault="009259FF">
      <w:pPr>
        <w:jc w:val="both"/>
      </w:pPr>
    </w:p>
    <w:p w14:paraId="63051803" w14:textId="77777777" w:rsidR="007A640A" w:rsidRPr="00D36B04" w:rsidRDefault="00073732">
      <w:pPr>
        <w:jc w:val="both"/>
      </w:pPr>
      <w:r w:rsidRPr="00D36B04">
        <w:t>ATTEST:</w:t>
      </w:r>
    </w:p>
    <w:p w14:paraId="557725F9" w14:textId="77777777" w:rsidR="007A640A" w:rsidRPr="00D36B04" w:rsidRDefault="007A640A">
      <w:pPr>
        <w:jc w:val="both"/>
      </w:pPr>
    </w:p>
    <w:p w14:paraId="56F89719" w14:textId="77777777" w:rsidR="007A640A" w:rsidRPr="00D36B04" w:rsidRDefault="007A640A">
      <w:pPr>
        <w:jc w:val="both"/>
      </w:pPr>
    </w:p>
    <w:p w14:paraId="19C98B87" w14:textId="189E32F5" w:rsidR="007A640A" w:rsidRPr="00D36B04" w:rsidRDefault="00073732">
      <w:pPr>
        <w:jc w:val="both"/>
      </w:pPr>
      <w:r w:rsidRPr="00D36B04">
        <w:t>_________________________________</w:t>
      </w:r>
      <w:r w:rsidRPr="00D36B04">
        <w:br/>
      </w:r>
      <w:r w:rsidR="00CA0024" w:rsidRPr="00D36B04">
        <w:t>Staci A. Starcher</w:t>
      </w:r>
      <w:r w:rsidRPr="00D36B04">
        <w:t>, Clerk-Treasurer</w:t>
      </w:r>
    </w:p>
    <w:p w14:paraId="63FA6DAB" w14:textId="77777777" w:rsidR="007A640A" w:rsidRPr="00D36B04" w:rsidRDefault="00073732">
      <w:pPr>
        <w:jc w:val="both"/>
      </w:pPr>
      <w:r w:rsidRPr="00D36B04">
        <w:tab/>
      </w:r>
    </w:p>
    <w:p w14:paraId="194E18BB" w14:textId="77777777" w:rsidR="007A640A" w:rsidRPr="00D36B04" w:rsidRDefault="00073732">
      <w:r w:rsidRPr="00D36B04">
        <w:t xml:space="preserve">This instrument was prepared by </w:t>
      </w:r>
      <w:r w:rsidR="0082547B" w:rsidRPr="00D36B04">
        <w:t>Gregg Morelock, Attorney at Law.</w:t>
      </w:r>
    </w:p>
    <w:p w14:paraId="64178F14" w14:textId="77777777" w:rsidR="007A640A" w:rsidRPr="00D36B04" w:rsidRDefault="007A640A"/>
    <w:p w14:paraId="76D8E79A" w14:textId="0815ACE9" w:rsidR="007A640A" w:rsidRPr="00D36B04" w:rsidRDefault="00073732">
      <w:r w:rsidRPr="00D36B04">
        <w:t xml:space="preserve">I affirm, under the penalties for perjury, that I have taken reasonable care to redact each Social Security number in this document, unless required by law.  – </w:t>
      </w:r>
      <w:r w:rsidR="0082547B" w:rsidRPr="00D36B04">
        <w:t>Gregg Morelock</w:t>
      </w:r>
    </w:p>
    <w:p w14:paraId="42971A32" w14:textId="39D4C8CE" w:rsidR="00CA0024" w:rsidRPr="00D36B04" w:rsidRDefault="00CA0024"/>
    <w:p w14:paraId="33285C1B" w14:textId="2E624669" w:rsidR="00CA0024" w:rsidRPr="00D36B04" w:rsidRDefault="00CA0024"/>
    <w:p w14:paraId="0B33F261" w14:textId="62E62A9C" w:rsidR="00CA0024" w:rsidRPr="00D36B04" w:rsidRDefault="00CA0024"/>
    <w:p w14:paraId="32FD856E" w14:textId="42F48FDF" w:rsidR="00CA0024" w:rsidRPr="00D36B04" w:rsidRDefault="00CA0024"/>
    <w:p w14:paraId="3B403FB8" w14:textId="2AD94A4A" w:rsidR="00CA0024" w:rsidRPr="00D36B04" w:rsidRDefault="00CA0024"/>
    <w:p w14:paraId="6D03C78E" w14:textId="450B8826" w:rsidR="00CA0024" w:rsidRPr="00D36B04" w:rsidRDefault="00CA0024"/>
    <w:p w14:paraId="6672F37E" w14:textId="62F412DF" w:rsidR="00CA0024" w:rsidRPr="00D36B04" w:rsidRDefault="00CA0024"/>
    <w:p w14:paraId="4884D6A5" w14:textId="2B2B456B" w:rsidR="00CA0024" w:rsidRPr="00D36B04" w:rsidRDefault="00CA0024"/>
    <w:p w14:paraId="3612ECAB" w14:textId="0F0E2AF3" w:rsidR="00CA0024" w:rsidRPr="00D36B04" w:rsidRDefault="00CA0024"/>
    <w:p w14:paraId="79140352" w14:textId="77777777" w:rsidR="00C95640" w:rsidRDefault="00C95640" w:rsidP="00C95640">
      <w:pPr>
        <w:rPr>
          <w:b/>
          <w:bCs/>
        </w:rPr>
      </w:pPr>
    </w:p>
    <w:p w14:paraId="2B5230F8" w14:textId="2F696352" w:rsidR="00CA0024" w:rsidRPr="00D36B04" w:rsidRDefault="00CA0024" w:rsidP="00C95640">
      <w:pPr>
        <w:jc w:val="center"/>
        <w:rPr>
          <w:b/>
          <w:bCs/>
        </w:rPr>
      </w:pPr>
      <w:r w:rsidRPr="00D36B04">
        <w:rPr>
          <w:b/>
          <w:bCs/>
        </w:rPr>
        <w:lastRenderedPageBreak/>
        <w:t>Exhibit A – Legal Description</w:t>
      </w:r>
    </w:p>
    <w:p w14:paraId="770D13EC" w14:textId="4E164B28" w:rsidR="00CA0024" w:rsidRPr="00D36B04" w:rsidRDefault="00CA0024"/>
    <w:p w14:paraId="484E192B" w14:textId="58A997A0" w:rsidR="00D36B04" w:rsidRPr="00D36B04" w:rsidRDefault="00BE3C17">
      <w:pPr>
        <w:rPr>
          <w:sz w:val="22"/>
          <w:szCs w:val="22"/>
        </w:rPr>
      </w:pPr>
      <w:r w:rsidRPr="00BE3C17">
        <w:rPr>
          <w:noProof/>
          <w:sz w:val="22"/>
          <w:szCs w:val="22"/>
        </w:rPr>
        <w:drawing>
          <wp:inline distT="0" distB="0" distL="0" distR="0" wp14:anchorId="7D2AACCA" wp14:editId="2D008B8B">
            <wp:extent cx="5943600" cy="3496945"/>
            <wp:effectExtent l="0" t="0" r="0" b="8255"/>
            <wp:docPr id="1" name="Picture 1" descr="A close-up of a docume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document&#10;&#10;Description automatically generated with medium confidence"/>
                    <pic:cNvPicPr/>
                  </pic:nvPicPr>
                  <pic:blipFill>
                    <a:blip r:embed="rId6"/>
                    <a:stretch>
                      <a:fillRect/>
                    </a:stretch>
                  </pic:blipFill>
                  <pic:spPr>
                    <a:xfrm>
                      <a:off x="0" y="0"/>
                      <a:ext cx="5943600" cy="3496945"/>
                    </a:xfrm>
                    <a:prstGeom prst="rect">
                      <a:avLst/>
                    </a:prstGeom>
                  </pic:spPr>
                </pic:pic>
              </a:graphicData>
            </a:graphic>
          </wp:inline>
        </w:drawing>
      </w:r>
    </w:p>
    <w:sectPr w:rsidR="00D36B04" w:rsidRPr="00D36B04" w:rsidSect="007A640A">
      <w:pgSz w:w="12240" w:h="15840" w:code="1"/>
      <w:pgMar w:top="2592" w:right="1440" w:bottom="2592" w:left="144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03B8" w14:textId="77777777" w:rsidR="007A640A" w:rsidRDefault="00073732">
      <w:r>
        <w:separator/>
      </w:r>
    </w:p>
  </w:endnote>
  <w:endnote w:type="continuationSeparator" w:id="0">
    <w:p w14:paraId="007B8D72" w14:textId="77777777" w:rsidR="007A640A" w:rsidRDefault="0007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4A8E7" w14:textId="77777777" w:rsidR="007A640A" w:rsidRDefault="00073732">
      <w:r>
        <w:separator/>
      </w:r>
    </w:p>
  </w:footnote>
  <w:footnote w:type="continuationSeparator" w:id="0">
    <w:p w14:paraId="6352626B" w14:textId="77777777" w:rsidR="007A640A" w:rsidRDefault="00073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40A"/>
    <w:rsid w:val="000276EA"/>
    <w:rsid w:val="00073732"/>
    <w:rsid w:val="000C7652"/>
    <w:rsid w:val="00122EEE"/>
    <w:rsid w:val="00192532"/>
    <w:rsid w:val="0024150A"/>
    <w:rsid w:val="00273810"/>
    <w:rsid w:val="0036287C"/>
    <w:rsid w:val="007A640A"/>
    <w:rsid w:val="00800C91"/>
    <w:rsid w:val="008115E5"/>
    <w:rsid w:val="0082547B"/>
    <w:rsid w:val="009259FF"/>
    <w:rsid w:val="00B02B2A"/>
    <w:rsid w:val="00BE3C17"/>
    <w:rsid w:val="00C95640"/>
    <w:rsid w:val="00CA0024"/>
    <w:rsid w:val="00CC4B77"/>
    <w:rsid w:val="00D36B04"/>
    <w:rsid w:val="00DC1C6D"/>
    <w:rsid w:val="00DE3133"/>
    <w:rsid w:val="00DF56BE"/>
    <w:rsid w:val="00F862FD"/>
    <w:rsid w:val="00F96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D536A"/>
  <w15:docId w15:val="{2D6B2CC6-6C16-41DC-9758-6D9DF62E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640A"/>
    <w:pPr>
      <w:tabs>
        <w:tab w:val="center" w:pos="4680"/>
        <w:tab w:val="right" w:pos="9360"/>
      </w:tabs>
    </w:pPr>
  </w:style>
  <w:style w:type="character" w:customStyle="1" w:styleId="HeaderChar">
    <w:name w:val="Header Char"/>
    <w:basedOn w:val="DefaultParagraphFont"/>
    <w:link w:val="Header"/>
    <w:uiPriority w:val="99"/>
    <w:semiHidden/>
    <w:rsid w:val="007A640A"/>
    <w:rPr>
      <w:sz w:val="24"/>
      <w:szCs w:val="24"/>
    </w:rPr>
  </w:style>
  <w:style w:type="paragraph" w:styleId="Footer">
    <w:name w:val="footer"/>
    <w:basedOn w:val="Normal"/>
    <w:link w:val="FooterChar"/>
    <w:uiPriority w:val="99"/>
    <w:semiHidden/>
    <w:unhideWhenUsed/>
    <w:rsid w:val="007A640A"/>
    <w:pPr>
      <w:tabs>
        <w:tab w:val="center" w:pos="4680"/>
        <w:tab w:val="right" w:pos="9360"/>
      </w:tabs>
    </w:pPr>
  </w:style>
  <w:style w:type="character" w:customStyle="1" w:styleId="FooterChar">
    <w:name w:val="Footer Char"/>
    <w:basedOn w:val="DefaultParagraphFont"/>
    <w:link w:val="Footer"/>
    <w:uiPriority w:val="99"/>
    <w:semiHidden/>
    <w:rsid w:val="007A640A"/>
    <w:rPr>
      <w:sz w:val="24"/>
      <w:szCs w:val="24"/>
    </w:rPr>
  </w:style>
  <w:style w:type="paragraph" w:styleId="BalloonText">
    <w:name w:val="Balloon Text"/>
    <w:basedOn w:val="Normal"/>
    <w:link w:val="BalloonTextChar"/>
    <w:uiPriority w:val="99"/>
    <w:semiHidden/>
    <w:unhideWhenUsed/>
    <w:rsid w:val="0036287C"/>
    <w:rPr>
      <w:rFonts w:ascii="Tahoma" w:hAnsi="Tahoma" w:cs="Tahoma"/>
      <w:sz w:val="16"/>
      <w:szCs w:val="16"/>
    </w:rPr>
  </w:style>
  <w:style w:type="character" w:customStyle="1" w:styleId="BalloonTextChar">
    <w:name w:val="Balloon Text Char"/>
    <w:basedOn w:val="DefaultParagraphFont"/>
    <w:link w:val="BalloonText"/>
    <w:uiPriority w:val="99"/>
    <w:semiHidden/>
    <w:rsid w:val="0036287C"/>
    <w:rPr>
      <w:rFonts w:ascii="Tahoma" w:hAnsi="Tahoma" w:cs="Tahoma"/>
      <w:sz w:val="16"/>
      <w:szCs w:val="16"/>
    </w:rPr>
  </w:style>
  <w:style w:type="paragraph" w:styleId="NoSpacing">
    <w:name w:val="No Spacing"/>
    <w:uiPriority w:val="1"/>
    <w:qFormat/>
    <w:rsid w:val="00DF56BE"/>
    <w:rPr>
      <w:rFonts w:ascii="Calibri" w:eastAsia="Calibri" w:hAnsi="Calibri"/>
      <w:sz w:val="22"/>
      <w:szCs w:val="22"/>
    </w:rPr>
  </w:style>
  <w:style w:type="paragraph" w:styleId="NormalWeb">
    <w:name w:val="Normal (Web)"/>
    <w:basedOn w:val="Normal"/>
    <w:uiPriority w:val="99"/>
    <w:unhideWhenUsed/>
    <w:rsid w:val="008254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402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 Buck</dc:creator>
  <cp:lastModifiedBy>Ryan Crum</cp:lastModifiedBy>
  <cp:revision>2</cp:revision>
  <cp:lastPrinted>2017-04-11T22:30:00Z</cp:lastPrinted>
  <dcterms:created xsi:type="dcterms:W3CDTF">2022-05-09T21:45:00Z</dcterms:created>
  <dcterms:modified xsi:type="dcterms:W3CDTF">2022-05-09T21:45:00Z</dcterms:modified>
</cp:coreProperties>
</file>